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2996EDE0"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In addition, due to lack of community transmission due to COVID-19 control measures, a more severe influenza season is expected during 2021/22.</w:t>
      </w:r>
    </w:p>
    <w:p w14:paraId="4CFD3A68" w14:textId="77777777" w:rsidR="00BE2A71" w:rsidRPr="00633320" w:rsidRDefault="00BE2A71" w:rsidP="005C5BA4">
      <w:pPr>
        <w:tabs>
          <w:tab w:val="left" w:pos="3020"/>
        </w:tabs>
      </w:pPr>
    </w:p>
    <w:p w14:paraId="49F2EC17" w14:textId="74E971F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10113" w:type="dxa"/>
        <w:tblLayout w:type="fixed"/>
        <w:tblLook w:val="04A0" w:firstRow="1" w:lastRow="0" w:firstColumn="1" w:lastColumn="0" w:noHBand="0" w:noVBand="1"/>
      </w:tblPr>
      <w:tblGrid>
        <w:gridCol w:w="1349"/>
        <w:gridCol w:w="3151"/>
        <w:gridCol w:w="1871"/>
        <w:gridCol w:w="1871"/>
        <w:gridCol w:w="1871"/>
      </w:tblGrid>
      <w:tr w:rsidR="00A81581" w:rsidRPr="00FB50E8" w14:paraId="084DC271" w14:textId="77777777" w:rsidTr="00A81581">
        <w:tc>
          <w:tcPr>
            <w:tcW w:w="1349" w:type="dxa"/>
            <w:tcBorders>
              <w:bottom w:val="single" w:sz="4" w:space="0" w:color="auto"/>
            </w:tcBorders>
          </w:tcPr>
          <w:p w14:paraId="34249B6D" w14:textId="77777777" w:rsidR="00A81581" w:rsidRPr="00FB50E8" w:rsidRDefault="00A81581" w:rsidP="00A81581">
            <w:pPr>
              <w:autoSpaceDE/>
              <w:autoSpaceDN/>
              <w:adjustRightInd/>
              <w:contextualSpacing w:val="0"/>
              <w:jc w:val="left"/>
              <w:rPr>
                <w:b/>
                <w:sz w:val="22"/>
                <w:szCs w:val="22"/>
              </w:rPr>
            </w:pPr>
            <w:r w:rsidRPr="00FB50E8">
              <w:rPr>
                <w:b/>
                <w:sz w:val="22"/>
                <w:szCs w:val="22"/>
              </w:rPr>
              <w:t>Condition</w:t>
            </w:r>
          </w:p>
          <w:p w14:paraId="7B6B754B" w14:textId="77777777" w:rsidR="00A81581" w:rsidRPr="00FB50E8" w:rsidRDefault="00A81581" w:rsidP="00A81581">
            <w:pPr>
              <w:autoSpaceDE/>
              <w:autoSpaceDN/>
              <w:adjustRightInd/>
              <w:contextualSpacing w:val="0"/>
              <w:jc w:val="left"/>
              <w:rPr>
                <w:b/>
                <w:sz w:val="22"/>
                <w:szCs w:val="22"/>
              </w:rPr>
            </w:pPr>
          </w:p>
          <w:p w14:paraId="647FB023" w14:textId="77777777" w:rsidR="00A81581" w:rsidRPr="00FB50E8" w:rsidRDefault="00A81581" w:rsidP="00A81581">
            <w:pPr>
              <w:autoSpaceDE/>
              <w:autoSpaceDN/>
              <w:adjustRightInd/>
              <w:contextualSpacing w:val="0"/>
              <w:jc w:val="left"/>
              <w:rPr>
                <w:b/>
                <w:sz w:val="22"/>
                <w:szCs w:val="22"/>
              </w:rPr>
            </w:pPr>
          </w:p>
        </w:tc>
        <w:tc>
          <w:tcPr>
            <w:tcW w:w="3151" w:type="dxa"/>
          </w:tcPr>
          <w:p w14:paraId="11950C27" w14:textId="77777777" w:rsidR="00A81581" w:rsidRPr="00FB50E8" w:rsidRDefault="00A81581"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A81581" w:rsidRPr="00FB50E8" w:rsidRDefault="00A81581"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A81581" w:rsidRPr="00FB50E8" w:rsidRDefault="00A81581" w:rsidP="00A81581">
            <w:pPr>
              <w:autoSpaceDE/>
              <w:autoSpaceDN/>
              <w:adjustRightInd/>
              <w:contextualSpacing w:val="0"/>
              <w:jc w:val="center"/>
              <w:rPr>
                <w:b/>
                <w:sz w:val="22"/>
                <w:szCs w:val="22"/>
              </w:rPr>
            </w:pPr>
            <w:r w:rsidRPr="00FB50E8">
              <w:rPr>
                <w:b/>
                <w:sz w:val="22"/>
                <w:szCs w:val="22"/>
              </w:rPr>
              <w:t>UK</w:t>
            </w:r>
          </w:p>
        </w:tc>
        <w:tc>
          <w:tcPr>
            <w:tcW w:w="1871" w:type="dxa"/>
          </w:tcPr>
          <w:p w14:paraId="701E601B" w14:textId="68D15FAB" w:rsidR="00A81581" w:rsidRPr="00FB50E8" w:rsidRDefault="00A81581" w:rsidP="00A81581">
            <w:pPr>
              <w:autoSpaceDE/>
              <w:autoSpaceDN/>
              <w:adjustRightInd/>
              <w:contextualSpacing w:val="0"/>
              <w:jc w:val="center"/>
              <w:rPr>
                <w:b/>
                <w:sz w:val="22"/>
                <w:szCs w:val="22"/>
              </w:rPr>
            </w:pPr>
            <w:del w:id="0" w:author="Richard Haynes" w:date="2021-11-29T13:59:00Z">
              <w:r w:rsidRPr="00FB50E8" w:rsidDel="0038151E">
                <w:rPr>
                  <w:b/>
                  <w:sz w:val="22"/>
                  <w:szCs w:val="22"/>
                </w:rPr>
                <w:delText>India</w:delText>
              </w:r>
            </w:del>
          </w:p>
        </w:tc>
        <w:tc>
          <w:tcPr>
            <w:tcW w:w="1871" w:type="dxa"/>
          </w:tcPr>
          <w:p w14:paraId="5859CE57" w14:textId="77777777" w:rsidR="00A81581" w:rsidRPr="00FB50E8" w:rsidRDefault="00A81581" w:rsidP="00A81581">
            <w:pPr>
              <w:autoSpaceDE/>
              <w:autoSpaceDN/>
              <w:adjustRightInd/>
              <w:contextualSpacing w:val="0"/>
              <w:jc w:val="center"/>
              <w:rPr>
                <w:b/>
                <w:sz w:val="22"/>
                <w:szCs w:val="22"/>
              </w:rPr>
            </w:pPr>
            <w:r w:rsidRPr="00FB50E8">
              <w:rPr>
                <w:b/>
                <w:sz w:val="22"/>
                <w:szCs w:val="22"/>
              </w:rPr>
              <w:t>Other countries</w:t>
            </w:r>
          </w:p>
        </w:tc>
      </w:tr>
      <w:tr w:rsidR="00A81581" w14:paraId="438C9789" w14:textId="77777777" w:rsidTr="00A81581">
        <w:tc>
          <w:tcPr>
            <w:tcW w:w="1349" w:type="dxa"/>
            <w:tcBorders>
              <w:top w:val="nil"/>
              <w:bottom w:val="nil"/>
            </w:tcBorders>
          </w:tcPr>
          <w:p w14:paraId="273C41C3" w14:textId="4C44B146" w:rsidR="00A81581" w:rsidRPr="00F350A9" w:rsidRDefault="006D480C" w:rsidP="00A81581">
            <w:pPr>
              <w:autoSpaceDE/>
              <w:autoSpaceDN/>
              <w:adjustRightInd/>
              <w:contextualSpacing w:val="0"/>
              <w:jc w:val="left"/>
              <w:rPr>
                <w:sz w:val="22"/>
                <w:szCs w:val="22"/>
              </w:rPr>
            </w:pPr>
            <w:r>
              <w:rPr>
                <w:sz w:val="22"/>
                <w:szCs w:val="22"/>
              </w:rPr>
              <w:t>COVID-19</w:t>
            </w:r>
          </w:p>
        </w:tc>
        <w:tc>
          <w:tcPr>
            <w:tcW w:w="3151" w:type="dxa"/>
          </w:tcPr>
          <w:p w14:paraId="4DB38C50" w14:textId="506BA2F8" w:rsidR="00A81581" w:rsidRPr="00F350A9" w:rsidRDefault="00A81581" w:rsidP="00A81581">
            <w:pPr>
              <w:autoSpaceDE/>
              <w:autoSpaceDN/>
              <w:adjustRightInd/>
              <w:contextualSpacing w:val="0"/>
              <w:jc w:val="left"/>
              <w:rPr>
                <w:sz w:val="22"/>
                <w:szCs w:val="22"/>
              </w:rPr>
            </w:pPr>
            <w:del w:id="1" w:author="Richard Haynes" w:date="2021-11-29T14:04:00Z">
              <w:r w:rsidRPr="00F350A9" w:rsidDel="0038151E">
                <w:rPr>
                  <w:sz w:val="22"/>
                  <w:szCs w:val="22"/>
                </w:rPr>
                <w:delText>Baricitinib</w:delText>
              </w:r>
            </w:del>
          </w:p>
        </w:tc>
        <w:tc>
          <w:tcPr>
            <w:tcW w:w="1871" w:type="dxa"/>
          </w:tcPr>
          <w:p w14:paraId="7C1AB4EC" w14:textId="744741DD" w:rsidR="00A81581" w:rsidRPr="00F350A9" w:rsidDel="0038151E" w:rsidRDefault="00A81581" w:rsidP="00A81581">
            <w:pPr>
              <w:autoSpaceDE/>
              <w:autoSpaceDN/>
              <w:adjustRightInd/>
              <w:contextualSpacing w:val="0"/>
              <w:jc w:val="center"/>
              <w:rPr>
                <w:del w:id="2" w:author="Richard Haynes" w:date="2021-11-29T14:04:00Z"/>
                <w:sz w:val="22"/>
                <w:szCs w:val="22"/>
              </w:rPr>
            </w:pPr>
            <w:del w:id="3" w:author="Richard Haynes" w:date="2021-11-29T14:04:00Z">
              <w:r w:rsidRPr="00F350A9" w:rsidDel="0038151E">
                <w:rPr>
                  <w:sz w:val="22"/>
                  <w:szCs w:val="22"/>
                </w:rPr>
                <w:sym w:font="Wingdings" w:char="F0FC"/>
              </w:r>
            </w:del>
          </w:p>
          <w:p w14:paraId="279BB61A" w14:textId="457FBC67" w:rsidR="00A81581" w:rsidRPr="00F350A9" w:rsidRDefault="00A81581" w:rsidP="006D480C">
            <w:pPr>
              <w:autoSpaceDE/>
              <w:autoSpaceDN/>
              <w:adjustRightInd/>
              <w:contextualSpacing w:val="0"/>
              <w:jc w:val="center"/>
              <w:rPr>
                <w:sz w:val="22"/>
                <w:szCs w:val="22"/>
              </w:rPr>
            </w:pPr>
            <w:del w:id="4" w:author="Richard Haynes" w:date="2021-11-29T14:04:00Z">
              <w:r w:rsidRPr="00F350A9" w:rsidDel="0038151E">
                <w:rPr>
                  <w:sz w:val="18"/>
                  <w:szCs w:val="22"/>
                </w:rPr>
                <w:delText>(age ≥2 years)</w:delText>
              </w:r>
              <w:r w:rsidR="006D480C" w:rsidRPr="006D480C" w:rsidDel="0038151E">
                <w:rPr>
                  <w:sz w:val="18"/>
                  <w:szCs w:val="22"/>
                  <w:vertAlign w:val="superscript"/>
                </w:rPr>
                <w:delText>a,</w:delText>
              </w:r>
              <w:r w:rsidDel="0038151E">
                <w:rPr>
                  <w:sz w:val="18"/>
                  <w:szCs w:val="22"/>
                  <w:vertAlign w:val="superscript"/>
                </w:rPr>
                <w:delText>b</w:delText>
              </w:r>
            </w:del>
          </w:p>
        </w:tc>
        <w:tc>
          <w:tcPr>
            <w:tcW w:w="1871" w:type="dxa"/>
          </w:tcPr>
          <w:p w14:paraId="1BA5BA5F" w14:textId="70770637" w:rsidR="00A81581" w:rsidRPr="00F350A9" w:rsidDel="0038151E" w:rsidRDefault="00A81581" w:rsidP="00A81581">
            <w:pPr>
              <w:autoSpaceDE/>
              <w:autoSpaceDN/>
              <w:adjustRightInd/>
              <w:contextualSpacing w:val="0"/>
              <w:jc w:val="center"/>
              <w:rPr>
                <w:del w:id="5" w:author="Richard Haynes" w:date="2021-11-29T13:59:00Z"/>
                <w:sz w:val="22"/>
                <w:szCs w:val="22"/>
              </w:rPr>
            </w:pPr>
            <w:del w:id="6" w:author="Richard Haynes" w:date="2021-11-29T13:59:00Z">
              <w:r w:rsidRPr="00F350A9" w:rsidDel="0038151E">
                <w:rPr>
                  <w:sz w:val="22"/>
                  <w:szCs w:val="22"/>
                </w:rPr>
                <w:sym w:font="Wingdings" w:char="F0FC"/>
              </w:r>
            </w:del>
          </w:p>
          <w:p w14:paraId="3FEB8775" w14:textId="363EB477" w:rsidR="00A81581" w:rsidRPr="0082193C" w:rsidRDefault="00A81581" w:rsidP="00A81581">
            <w:pPr>
              <w:autoSpaceDE/>
              <w:autoSpaceDN/>
              <w:adjustRightInd/>
              <w:contextualSpacing w:val="0"/>
              <w:jc w:val="center"/>
              <w:rPr>
                <w:sz w:val="22"/>
                <w:szCs w:val="22"/>
                <w:vertAlign w:val="superscript"/>
              </w:rPr>
            </w:pPr>
            <w:del w:id="7" w:author="Richard Haynes" w:date="2021-11-29T13:59:00Z">
              <w:r w:rsidRPr="00F350A9" w:rsidDel="0038151E">
                <w:rPr>
                  <w:sz w:val="18"/>
                  <w:szCs w:val="22"/>
                </w:rPr>
                <w:delText>(age ≥</w:delText>
              </w:r>
              <w:r w:rsidDel="0038151E">
                <w:rPr>
                  <w:sz w:val="18"/>
                  <w:szCs w:val="22"/>
                </w:rPr>
                <w:delText>18</w:delText>
              </w:r>
              <w:r w:rsidRPr="00F350A9" w:rsidDel="0038151E">
                <w:rPr>
                  <w:sz w:val="18"/>
                  <w:szCs w:val="22"/>
                </w:rPr>
                <w:delText xml:space="preserve"> years)</w:delText>
              </w:r>
              <w:r w:rsidR="006D480C" w:rsidDel="0038151E">
                <w:rPr>
                  <w:sz w:val="18"/>
                  <w:szCs w:val="22"/>
                  <w:vertAlign w:val="superscript"/>
                </w:rPr>
                <w:delText>a</w:delText>
              </w:r>
            </w:del>
          </w:p>
        </w:tc>
        <w:tc>
          <w:tcPr>
            <w:tcW w:w="1871" w:type="dxa"/>
          </w:tcPr>
          <w:p w14:paraId="49B86F24" w14:textId="41B2676E" w:rsidR="00A81581" w:rsidRPr="00F350A9" w:rsidRDefault="00A81581" w:rsidP="00A81581">
            <w:pPr>
              <w:autoSpaceDE/>
              <w:autoSpaceDN/>
              <w:adjustRightInd/>
              <w:contextualSpacing w:val="0"/>
              <w:jc w:val="center"/>
              <w:rPr>
                <w:sz w:val="22"/>
                <w:szCs w:val="22"/>
              </w:rPr>
            </w:pPr>
            <w:del w:id="8" w:author="Richard Haynes" w:date="2021-11-29T14:04:00Z">
              <w:r w:rsidRPr="00F350A9" w:rsidDel="0038151E">
                <w:rPr>
                  <w:sz w:val="22"/>
                  <w:szCs w:val="22"/>
                </w:rPr>
                <w:sym w:font="Wingdings" w:char="F0FB"/>
              </w:r>
            </w:del>
          </w:p>
        </w:tc>
      </w:tr>
      <w:tr w:rsidR="00A81581" w14:paraId="51B88FE6" w14:textId="77777777" w:rsidTr="00A81581">
        <w:tc>
          <w:tcPr>
            <w:tcW w:w="1349" w:type="dxa"/>
            <w:tcBorders>
              <w:top w:val="nil"/>
              <w:bottom w:val="nil"/>
            </w:tcBorders>
          </w:tcPr>
          <w:p w14:paraId="039E4C59" w14:textId="77777777" w:rsidR="00A81581" w:rsidRDefault="00A81581" w:rsidP="00A81581">
            <w:pPr>
              <w:autoSpaceDE/>
              <w:autoSpaceDN/>
              <w:adjustRightInd/>
              <w:contextualSpacing w:val="0"/>
              <w:jc w:val="left"/>
              <w:rPr>
                <w:sz w:val="22"/>
                <w:szCs w:val="22"/>
              </w:rPr>
            </w:pPr>
          </w:p>
          <w:p w14:paraId="6AE3A32F" w14:textId="77777777" w:rsidR="00A81581" w:rsidRPr="00F350A9" w:rsidRDefault="00A81581" w:rsidP="00A81581">
            <w:pPr>
              <w:autoSpaceDE/>
              <w:autoSpaceDN/>
              <w:adjustRightInd/>
              <w:contextualSpacing w:val="0"/>
              <w:jc w:val="left"/>
              <w:rPr>
                <w:sz w:val="22"/>
                <w:szCs w:val="22"/>
              </w:rPr>
            </w:pPr>
          </w:p>
        </w:tc>
        <w:tc>
          <w:tcPr>
            <w:tcW w:w="3151" w:type="dxa"/>
          </w:tcPr>
          <w:p w14:paraId="39F82C66" w14:textId="77777777" w:rsidR="00A81581" w:rsidRDefault="00A81581" w:rsidP="00A81581">
            <w:pPr>
              <w:autoSpaceDE/>
              <w:autoSpaceDN/>
              <w:adjustRightInd/>
              <w:contextualSpacing w:val="0"/>
              <w:jc w:val="left"/>
              <w:rPr>
                <w:sz w:val="22"/>
                <w:szCs w:val="22"/>
              </w:rPr>
            </w:pPr>
            <w:r>
              <w:rPr>
                <w:sz w:val="22"/>
                <w:szCs w:val="22"/>
              </w:rPr>
              <w:t>High-dose</w:t>
            </w:r>
          </w:p>
          <w:p w14:paraId="00CC154F" w14:textId="77777777" w:rsidR="00A81581" w:rsidRPr="00F350A9" w:rsidRDefault="00A81581" w:rsidP="00A81581">
            <w:pPr>
              <w:autoSpaceDE/>
              <w:autoSpaceDN/>
              <w:adjustRightInd/>
              <w:contextualSpacing w:val="0"/>
              <w:jc w:val="left"/>
              <w:rPr>
                <w:sz w:val="22"/>
                <w:szCs w:val="22"/>
              </w:rPr>
            </w:pPr>
            <w:r>
              <w:rPr>
                <w:sz w:val="22"/>
                <w:szCs w:val="22"/>
              </w:rPr>
              <w:t>corticosteroids</w:t>
            </w:r>
          </w:p>
        </w:tc>
        <w:tc>
          <w:tcPr>
            <w:tcW w:w="1871" w:type="dxa"/>
          </w:tcPr>
          <w:p w14:paraId="191E32F4" w14:textId="77777777" w:rsidR="0038151E" w:rsidRPr="00F350A9" w:rsidRDefault="0038151E" w:rsidP="0038151E">
            <w:pPr>
              <w:autoSpaceDE/>
              <w:autoSpaceDN/>
              <w:adjustRightInd/>
              <w:contextualSpacing w:val="0"/>
              <w:jc w:val="center"/>
              <w:rPr>
                <w:ins w:id="9" w:author="Richard Haynes" w:date="2021-11-29T14:04:00Z"/>
                <w:sz w:val="22"/>
                <w:szCs w:val="22"/>
              </w:rPr>
            </w:pPr>
            <w:ins w:id="10" w:author="Richard Haynes" w:date="2021-11-29T14:04:00Z">
              <w:r w:rsidRPr="00F350A9">
                <w:rPr>
                  <w:sz w:val="22"/>
                  <w:szCs w:val="22"/>
                </w:rPr>
                <w:sym w:font="Wingdings" w:char="F0FC"/>
              </w:r>
            </w:ins>
          </w:p>
          <w:p w14:paraId="369589C3" w14:textId="77777777" w:rsidR="0038151E" w:rsidRPr="00F350A9" w:rsidRDefault="0038151E" w:rsidP="0038151E">
            <w:pPr>
              <w:autoSpaceDE/>
              <w:autoSpaceDN/>
              <w:adjustRightInd/>
              <w:contextualSpacing w:val="0"/>
              <w:jc w:val="center"/>
              <w:rPr>
                <w:ins w:id="11" w:author="Richard Haynes" w:date="2021-11-29T14:04:00Z"/>
                <w:sz w:val="18"/>
                <w:szCs w:val="22"/>
              </w:rPr>
            </w:pPr>
            <w:ins w:id="12" w:author="Richard Haynes" w:date="2021-11-29T14:04:00Z">
              <w:r w:rsidRPr="00F350A9">
                <w:rPr>
                  <w:sz w:val="18"/>
                  <w:szCs w:val="22"/>
                </w:rPr>
                <w:t>(age ≥18 years</w:t>
              </w:r>
            </w:ins>
          </w:p>
          <w:p w14:paraId="305A196B" w14:textId="21D2C8DD" w:rsidR="00A81581" w:rsidRPr="00F350A9" w:rsidRDefault="0038151E" w:rsidP="0038151E">
            <w:pPr>
              <w:autoSpaceDE/>
              <w:autoSpaceDN/>
              <w:adjustRightInd/>
              <w:contextualSpacing w:val="0"/>
              <w:jc w:val="center"/>
              <w:rPr>
                <w:sz w:val="22"/>
                <w:szCs w:val="22"/>
              </w:rPr>
            </w:pPr>
            <w:ins w:id="13" w:author="Richard Haynes" w:date="2021-11-29T14:04:00Z">
              <w:r w:rsidRPr="00F350A9">
                <w:rPr>
                  <w:sz w:val="18"/>
                  <w:szCs w:val="22"/>
                </w:rPr>
                <w:t>with hypoxia)</w:t>
              </w:r>
              <w:r>
                <w:rPr>
                  <w:sz w:val="18"/>
                  <w:szCs w:val="22"/>
                  <w:vertAlign w:val="superscript"/>
                </w:rPr>
                <w:t>a</w:t>
              </w:r>
            </w:ins>
            <w:del w:id="14" w:author="Richard Haynes" w:date="2021-11-29T14:04:00Z">
              <w:r w:rsidR="00A81581" w:rsidRPr="00F350A9" w:rsidDel="0038151E">
                <w:rPr>
                  <w:sz w:val="22"/>
                  <w:szCs w:val="22"/>
                </w:rPr>
                <w:sym w:font="Wingdings" w:char="F0FB"/>
              </w:r>
            </w:del>
          </w:p>
        </w:tc>
        <w:tc>
          <w:tcPr>
            <w:tcW w:w="1871" w:type="dxa"/>
          </w:tcPr>
          <w:p w14:paraId="0B8DEDAD" w14:textId="1E9E158B" w:rsidR="00A81581" w:rsidRPr="00F350A9" w:rsidRDefault="00A81581" w:rsidP="00A81581">
            <w:pPr>
              <w:autoSpaceDE/>
              <w:autoSpaceDN/>
              <w:adjustRightInd/>
              <w:contextualSpacing w:val="0"/>
              <w:jc w:val="center"/>
              <w:rPr>
                <w:sz w:val="22"/>
                <w:szCs w:val="22"/>
              </w:rPr>
            </w:pPr>
            <w:del w:id="15" w:author="Richard Haynes" w:date="2021-11-29T13:59:00Z">
              <w:r w:rsidRPr="00F350A9" w:rsidDel="0038151E">
                <w:rPr>
                  <w:sz w:val="22"/>
                  <w:szCs w:val="22"/>
                </w:rPr>
                <w:sym w:font="Wingdings" w:char="F0FB"/>
              </w:r>
            </w:del>
          </w:p>
        </w:tc>
        <w:tc>
          <w:tcPr>
            <w:tcW w:w="1871" w:type="dxa"/>
          </w:tcPr>
          <w:p w14:paraId="5EE3AF9E"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5FD53792" w14:textId="77777777" w:rsidR="00A81581" w:rsidRPr="00F350A9" w:rsidRDefault="00A81581" w:rsidP="00A81581">
            <w:pPr>
              <w:autoSpaceDE/>
              <w:autoSpaceDN/>
              <w:adjustRightInd/>
              <w:contextualSpacing w:val="0"/>
              <w:jc w:val="center"/>
              <w:rPr>
                <w:sz w:val="18"/>
                <w:szCs w:val="22"/>
              </w:rPr>
            </w:pPr>
            <w:r w:rsidRPr="00F350A9">
              <w:rPr>
                <w:sz w:val="18"/>
                <w:szCs w:val="22"/>
              </w:rPr>
              <w:t>(age ≥18 years</w:t>
            </w:r>
          </w:p>
          <w:p w14:paraId="11C1C53E" w14:textId="5E38A326" w:rsidR="00A81581" w:rsidRPr="0082193C" w:rsidRDefault="00A81581" w:rsidP="00A81581">
            <w:pPr>
              <w:autoSpaceDE/>
              <w:autoSpaceDN/>
              <w:adjustRightInd/>
              <w:contextualSpacing w:val="0"/>
              <w:jc w:val="center"/>
              <w:rPr>
                <w:sz w:val="22"/>
                <w:szCs w:val="22"/>
                <w:vertAlign w:val="superscript"/>
              </w:rPr>
            </w:pPr>
            <w:r w:rsidRPr="00F350A9">
              <w:rPr>
                <w:sz w:val="18"/>
                <w:szCs w:val="22"/>
              </w:rPr>
              <w:t>with hypoxia)</w:t>
            </w:r>
            <w:r w:rsidR="006D480C">
              <w:rPr>
                <w:sz w:val="18"/>
                <w:szCs w:val="22"/>
                <w:vertAlign w:val="superscript"/>
              </w:rPr>
              <w:t>a</w:t>
            </w:r>
          </w:p>
        </w:tc>
      </w:tr>
      <w:tr w:rsidR="00A81581" w14:paraId="3D71BD62" w14:textId="77777777" w:rsidTr="00A81581">
        <w:tc>
          <w:tcPr>
            <w:tcW w:w="1349" w:type="dxa"/>
            <w:tcBorders>
              <w:top w:val="nil"/>
              <w:bottom w:val="single" w:sz="4" w:space="0" w:color="auto"/>
            </w:tcBorders>
          </w:tcPr>
          <w:p w14:paraId="3075431F" w14:textId="77777777" w:rsidR="00A81581" w:rsidRDefault="00A81581" w:rsidP="00A81581">
            <w:pPr>
              <w:autoSpaceDE/>
              <w:autoSpaceDN/>
              <w:adjustRightInd/>
              <w:contextualSpacing w:val="0"/>
              <w:jc w:val="left"/>
              <w:rPr>
                <w:sz w:val="22"/>
                <w:szCs w:val="22"/>
              </w:rPr>
            </w:pPr>
          </w:p>
          <w:p w14:paraId="1D9CCA90" w14:textId="77777777" w:rsidR="00A81581" w:rsidRPr="00F350A9" w:rsidRDefault="00A81581" w:rsidP="00A81581">
            <w:pPr>
              <w:autoSpaceDE/>
              <w:autoSpaceDN/>
              <w:adjustRightInd/>
              <w:contextualSpacing w:val="0"/>
              <w:jc w:val="left"/>
              <w:rPr>
                <w:sz w:val="22"/>
                <w:szCs w:val="22"/>
              </w:rPr>
            </w:pPr>
          </w:p>
        </w:tc>
        <w:tc>
          <w:tcPr>
            <w:tcW w:w="3151" w:type="dxa"/>
          </w:tcPr>
          <w:p w14:paraId="2313C909" w14:textId="77777777" w:rsidR="00A81581" w:rsidRPr="00F350A9" w:rsidRDefault="00A81581" w:rsidP="00A81581">
            <w:pPr>
              <w:autoSpaceDE/>
              <w:autoSpaceDN/>
              <w:adjustRightInd/>
              <w:contextualSpacing w:val="0"/>
              <w:jc w:val="left"/>
              <w:rPr>
                <w:sz w:val="22"/>
                <w:szCs w:val="22"/>
              </w:rPr>
            </w:pPr>
            <w:r w:rsidRPr="00F350A9">
              <w:rPr>
                <w:sz w:val="22"/>
                <w:szCs w:val="22"/>
              </w:rPr>
              <w:t>Empagliflozin</w:t>
            </w:r>
          </w:p>
        </w:tc>
        <w:tc>
          <w:tcPr>
            <w:tcW w:w="1871" w:type="dxa"/>
          </w:tcPr>
          <w:p w14:paraId="49142620"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25077AE2" w14:textId="77777777" w:rsidR="00A81581" w:rsidRPr="00F350A9" w:rsidRDefault="00A81581" w:rsidP="00A81581">
            <w:pPr>
              <w:autoSpaceDE/>
              <w:autoSpaceDN/>
              <w:adjustRightInd/>
              <w:contextualSpacing w:val="0"/>
              <w:jc w:val="center"/>
              <w:rPr>
                <w:sz w:val="22"/>
                <w:szCs w:val="22"/>
              </w:rPr>
            </w:pPr>
            <w:r w:rsidRPr="00F350A9">
              <w:rPr>
                <w:sz w:val="18"/>
                <w:szCs w:val="22"/>
              </w:rPr>
              <w:t>(age ≥18 years)</w:t>
            </w:r>
          </w:p>
        </w:tc>
        <w:tc>
          <w:tcPr>
            <w:tcW w:w="1871" w:type="dxa"/>
          </w:tcPr>
          <w:p w14:paraId="2B02011A" w14:textId="31AD46F2" w:rsidR="00A81581" w:rsidRPr="008371C6" w:rsidRDefault="00A81581" w:rsidP="00A81581">
            <w:pPr>
              <w:autoSpaceDE/>
              <w:autoSpaceDN/>
              <w:adjustRightInd/>
              <w:contextualSpacing w:val="0"/>
              <w:jc w:val="center"/>
              <w:rPr>
                <w:sz w:val="22"/>
                <w:szCs w:val="22"/>
                <w:vertAlign w:val="superscript"/>
              </w:rPr>
            </w:pPr>
            <w:del w:id="16" w:author="Richard Haynes" w:date="2021-11-29T13:59:00Z">
              <w:r w:rsidRPr="00F350A9" w:rsidDel="0038151E">
                <w:rPr>
                  <w:sz w:val="22"/>
                  <w:szCs w:val="22"/>
                </w:rPr>
                <w:sym w:font="Wingdings" w:char="F0FB"/>
              </w:r>
            </w:del>
          </w:p>
        </w:tc>
        <w:tc>
          <w:tcPr>
            <w:tcW w:w="1871" w:type="dxa"/>
          </w:tcPr>
          <w:p w14:paraId="06F1037D"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671F78FF" w14:textId="77777777" w:rsidR="00A81581" w:rsidRPr="008371C6" w:rsidRDefault="00A81581" w:rsidP="00A81581">
            <w:pPr>
              <w:autoSpaceDE/>
              <w:autoSpaceDN/>
              <w:adjustRightInd/>
              <w:contextualSpacing w:val="0"/>
              <w:jc w:val="center"/>
              <w:rPr>
                <w:sz w:val="22"/>
                <w:szCs w:val="22"/>
                <w:vertAlign w:val="superscript"/>
              </w:rPr>
            </w:pPr>
            <w:r w:rsidRPr="00F350A9">
              <w:rPr>
                <w:sz w:val="18"/>
                <w:szCs w:val="22"/>
              </w:rPr>
              <w:t>(age ≥18 years)</w:t>
            </w:r>
          </w:p>
        </w:tc>
      </w:tr>
      <w:tr w:rsidR="00A81581" w14:paraId="0FC89342" w14:textId="77777777" w:rsidTr="00A81581">
        <w:tc>
          <w:tcPr>
            <w:tcW w:w="1349" w:type="dxa"/>
            <w:tcBorders>
              <w:top w:val="single" w:sz="4" w:space="0" w:color="auto"/>
              <w:bottom w:val="single" w:sz="4" w:space="0" w:color="auto"/>
            </w:tcBorders>
          </w:tcPr>
          <w:p w14:paraId="4F7B1DE9" w14:textId="77777777" w:rsidR="00A81581" w:rsidRDefault="00A81581" w:rsidP="00A81581">
            <w:pPr>
              <w:autoSpaceDE/>
              <w:autoSpaceDN/>
              <w:adjustRightInd/>
              <w:contextualSpacing w:val="0"/>
              <w:jc w:val="left"/>
              <w:rPr>
                <w:sz w:val="22"/>
                <w:szCs w:val="22"/>
              </w:rPr>
            </w:pPr>
            <w:r>
              <w:rPr>
                <w:sz w:val="22"/>
                <w:szCs w:val="22"/>
              </w:rPr>
              <w:t>PIMS-TS</w:t>
            </w:r>
          </w:p>
        </w:tc>
        <w:tc>
          <w:tcPr>
            <w:tcW w:w="3151" w:type="dxa"/>
          </w:tcPr>
          <w:p w14:paraId="41374E28" w14:textId="77777777" w:rsidR="00A81581" w:rsidRPr="00F350A9" w:rsidRDefault="00A81581" w:rsidP="00A81581">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7A72A83F" w14:textId="77777777" w:rsidR="00A81581" w:rsidRPr="00F350A9" w:rsidRDefault="00A81581" w:rsidP="00A81581">
            <w:pPr>
              <w:autoSpaceDE/>
              <w:autoSpaceDN/>
              <w:adjustRightInd/>
              <w:contextualSpacing w:val="0"/>
              <w:jc w:val="center"/>
              <w:rPr>
                <w:sz w:val="22"/>
                <w:szCs w:val="22"/>
              </w:rPr>
            </w:pPr>
            <w:r>
              <w:rPr>
                <w:sz w:val="18"/>
                <w:szCs w:val="22"/>
              </w:rPr>
              <w:t>(age ≥1 &lt;18 years</w:t>
            </w:r>
            <w:r w:rsidRPr="00F350A9">
              <w:rPr>
                <w:sz w:val="18"/>
                <w:szCs w:val="22"/>
              </w:rPr>
              <w:t>)</w:t>
            </w:r>
          </w:p>
        </w:tc>
        <w:tc>
          <w:tcPr>
            <w:tcW w:w="1871" w:type="dxa"/>
          </w:tcPr>
          <w:p w14:paraId="1BAD70DA" w14:textId="5F877666" w:rsidR="00A81581" w:rsidRPr="00F350A9" w:rsidRDefault="00A81581" w:rsidP="00A81581">
            <w:pPr>
              <w:autoSpaceDE/>
              <w:autoSpaceDN/>
              <w:adjustRightInd/>
              <w:contextualSpacing w:val="0"/>
              <w:jc w:val="center"/>
              <w:rPr>
                <w:sz w:val="22"/>
                <w:szCs w:val="22"/>
              </w:rPr>
            </w:pPr>
            <w:del w:id="17" w:author="Richard Haynes" w:date="2021-11-29T13:59:00Z">
              <w:r w:rsidRPr="00F350A9" w:rsidDel="0038151E">
                <w:rPr>
                  <w:sz w:val="22"/>
                  <w:szCs w:val="22"/>
                </w:rPr>
                <w:sym w:font="Wingdings" w:char="F0FB"/>
              </w:r>
            </w:del>
          </w:p>
        </w:tc>
        <w:tc>
          <w:tcPr>
            <w:tcW w:w="1871" w:type="dxa"/>
          </w:tcPr>
          <w:p w14:paraId="67CF1E41"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r>
      <w:tr w:rsidR="0082193C" w14:paraId="642D5CFA" w14:textId="77777777" w:rsidTr="00FB56E5">
        <w:tc>
          <w:tcPr>
            <w:tcW w:w="1349" w:type="dxa"/>
            <w:vMerge w:val="restart"/>
            <w:tcBorders>
              <w:top w:val="single" w:sz="4" w:space="0" w:color="auto"/>
            </w:tcBorders>
          </w:tcPr>
          <w:p w14:paraId="1DED6E66" w14:textId="6DF3751C" w:rsidR="0082193C" w:rsidRDefault="0082193C" w:rsidP="0082193C">
            <w:pPr>
              <w:autoSpaceDE/>
              <w:autoSpaceDN/>
              <w:adjustRightInd/>
              <w:contextualSpacing w:val="0"/>
              <w:jc w:val="left"/>
              <w:rPr>
                <w:sz w:val="22"/>
                <w:szCs w:val="22"/>
              </w:rPr>
            </w:pPr>
            <w:r>
              <w:rPr>
                <w:sz w:val="22"/>
                <w:szCs w:val="22"/>
              </w:rPr>
              <w:t>Influenza</w:t>
            </w:r>
          </w:p>
        </w:tc>
        <w:tc>
          <w:tcPr>
            <w:tcW w:w="3151" w:type="dxa"/>
          </w:tcPr>
          <w:p w14:paraId="38B0F0F5" w14:textId="4E48A750" w:rsidR="0082193C" w:rsidRDefault="0082193C" w:rsidP="0082193C">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718BFCA" w14:textId="57468177" w:rsidR="0082193C" w:rsidRPr="00F350A9" w:rsidRDefault="0082193C" w:rsidP="0082193C">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871" w:type="dxa"/>
          </w:tcPr>
          <w:p w14:paraId="0B82B1F4" w14:textId="6AD601A4" w:rsidR="0082193C" w:rsidRPr="00F350A9" w:rsidRDefault="0082193C" w:rsidP="0082193C">
            <w:pPr>
              <w:autoSpaceDE/>
              <w:autoSpaceDN/>
              <w:adjustRightInd/>
              <w:contextualSpacing w:val="0"/>
              <w:jc w:val="center"/>
              <w:rPr>
                <w:sz w:val="22"/>
                <w:szCs w:val="22"/>
              </w:rPr>
            </w:pPr>
            <w:del w:id="18" w:author="Richard Haynes" w:date="2021-11-29T13:59:00Z">
              <w:r w:rsidRPr="00F350A9" w:rsidDel="0038151E">
                <w:rPr>
                  <w:sz w:val="22"/>
                  <w:szCs w:val="22"/>
                </w:rPr>
                <w:sym w:font="Wingdings" w:char="F0FB"/>
              </w:r>
            </w:del>
          </w:p>
        </w:tc>
        <w:tc>
          <w:tcPr>
            <w:tcW w:w="1871" w:type="dxa"/>
          </w:tcPr>
          <w:p w14:paraId="2FF1A400" w14:textId="5A172E8C" w:rsidR="0082193C" w:rsidRPr="00F350A9" w:rsidRDefault="0082193C" w:rsidP="0082193C">
            <w:pPr>
              <w:autoSpaceDE/>
              <w:autoSpaceDN/>
              <w:adjustRightInd/>
              <w:contextualSpacing w:val="0"/>
              <w:jc w:val="center"/>
              <w:rPr>
                <w:sz w:val="22"/>
                <w:szCs w:val="22"/>
              </w:rPr>
            </w:pPr>
            <w:r w:rsidRPr="00F350A9">
              <w:rPr>
                <w:sz w:val="22"/>
                <w:szCs w:val="22"/>
              </w:rPr>
              <w:sym w:font="Wingdings" w:char="F0FB"/>
            </w:r>
          </w:p>
        </w:tc>
      </w:tr>
      <w:tr w:rsidR="0082193C" w14:paraId="69748FCE" w14:textId="77777777" w:rsidTr="00FB56E5">
        <w:tc>
          <w:tcPr>
            <w:tcW w:w="1349" w:type="dxa"/>
            <w:vMerge/>
          </w:tcPr>
          <w:p w14:paraId="4A2D57BC" w14:textId="77777777" w:rsidR="0082193C" w:rsidRDefault="0082193C" w:rsidP="0082193C">
            <w:pPr>
              <w:autoSpaceDE/>
              <w:autoSpaceDN/>
              <w:adjustRightInd/>
              <w:contextualSpacing w:val="0"/>
              <w:jc w:val="left"/>
              <w:rPr>
                <w:sz w:val="22"/>
                <w:szCs w:val="22"/>
              </w:rPr>
            </w:pPr>
          </w:p>
        </w:tc>
        <w:tc>
          <w:tcPr>
            <w:tcW w:w="3151" w:type="dxa"/>
          </w:tcPr>
          <w:p w14:paraId="488BA242" w14:textId="4661A705" w:rsidR="0082193C" w:rsidRDefault="0082193C" w:rsidP="0082193C">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2FDCAB73" w14:textId="6A55F516" w:rsidR="0082193C" w:rsidRPr="00F350A9" w:rsidRDefault="0082193C" w:rsidP="0082193C">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871" w:type="dxa"/>
          </w:tcPr>
          <w:p w14:paraId="3FAA1CB7" w14:textId="2F09E192" w:rsidR="0082193C" w:rsidRPr="00F350A9" w:rsidRDefault="0082193C" w:rsidP="0082193C">
            <w:pPr>
              <w:autoSpaceDE/>
              <w:autoSpaceDN/>
              <w:adjustRightInd/>
              <w:contextualSpacing w:val="0"/>
              <w:jc w:val="center"/>
              <w:rPr>
                <w:sz w:val="22"/>
                <w:szCs w:val="22"/>
              </w:rPr>
            </w:pPr>
            <w:del w:id="19" w:author="Richard Haynes" w:date="2021-11-29T13:59:00Z">
              <w:r w:rsidRPr="00F350A9" w:rsidDel="0038151E">
                <w:rPr>
                  <w:sz w:val="22"/>
                  <w:szCs w:val="22"/>
                </w:rPr>
                <w:sym w:font="Wingdings" w:char="F0FB"/>
              </w:r>
            </w:del>
          </w:p>
        </w:tc>
        <w:tc>
          <w:tcPr>
            <w:tcW w:w="1871" w:type="dxa"/>
          </w:tcPr>
          <w:p w14:paraId="7C1C6C52" w14:textId="16229151" w:rsidR="0082193C" w:rsidRPr="00F350A9" w:rsidRDefault="0082193C" w:rsidP="0082193C">
            <w:pPr>
              <w:autoSpaceDE/>
              <w:autoSpaceDN/>
              <w:adjustRightInd/>
              <w:contextualSpacing w:val="0"/>
              <w:jc w:val="center"/>
              <w:rPr>
                <w:sz w:val="22"/>
                <w:szCs w:val="22"/>
              </w:rPr>
            </w:pPr>
            <w:r w:rsidRPr="00F350A9">
              <w:rPr>
                <w:sz w:val="22"/>
                <w:szCs w:val="22"/>
              </w:rPr>
              <w:sym w:font="Wingdings" w:char="F0FB"/>
            </w:r>
          </w:p>
        </w:tc>
      </w:tr>
      <w:tr w:rsidR="0082193C" w14:paraId="7335EE80" w14:textId="77777777" w:rsidTr="00FB56E5">
        <w:tc>
          <w:tcPr>
            <w:tcW w:w="1349" w:type="dxa"/>
            <w:vMerge/>
            <w:tcBorders>
              <w:bottom w:val="single" w:sz="4" w:space="0" w:color="auto"/>
            </w:tcBorders>
          </w:tcPr>
          <w:p w14:paraId="1A3DABDB" w14:textId="77777777" w:rsidR="0082193C" w:rsidRDefault="0082193C" w:rsidP="0082193C">
            <w:pPr>
              <w:autoSpaceDE/>
              <w:autoSpaceDN/>
              <w:adjustRightInd/>
              <w:contextualSpacing w:val="0"/>
              <w:jc w:val="left"/>
              <w:rPr>
                <w:sz w:val="22"/>
                <w:szCs w:val="22"/>
              </w:rPr>
            </w:pPr>
          </w:p>
        </w:tc>
        <w:tc>
          <w:tcPr>
            <w:tcW w:w="3151" w:type="dxa"/>
          </w:tcPr>
          <w:p w14:paraId="472D9B6E" w14:textId="77777777" w:rsidR="0082193C" w:rsidRDefault="0082193C" w:rsidP="0082193C">
            <w:pPr>
              <w:autoSpaceDE/>
              <w:autoSpaceDN/>
              <w:adjustRightInd/>
              <w:contextualSpacing w:val="0"/>
              <w:jc w:val="left"/>
              <w:rPr>
                <w:sz w:val="22"/>
                <w:szCs w:val="22"/>
              </w:rPr>
            </w:pPr>
            <w:r w:rsidRPr="00F350A9">
              <w:rPr>
                <w:sz w:val="22"/>
                <w:szCs w:val="22"/>
              </w:rPr>
              <w:t>Low-dose</w:t>
            </w:r>
          </w:p>
          <w:p w14:paraId="4AF6B292" w14:textId="3BB09DFB" w:rsidR="0082193C" w:rsidRDefault="0082193C" w:rsidP="0082193C">
            <w:pPr>
              <w:autoSpaceDE/>
              <w:autoSpaceDN/>
              <w:adjustRightInd/>
              <w:contextualSpacing w:val="0"/>
              <w:jc w:val="left"/>
              <w:rPr>
                <w:sz w:val="22"/>
                <w:szCs w:val="22"/>
              </w:rPr>
            </w:pPr>
            <w:r>
              <w:rPr>
                <w:sz w:val="22"/>
                <w:szCs w:val="22"/>
              </w:rPr>
              <w:t>corticosteroids</w:t>
            </w:r>
          </w:p>
        </w:tc>
        <w:tc>
          <w:tcPr>
            <w:tcW w:w="1871" w:type="dxa"/>
          </w:tcPr>
          <w:p w14:paraId="01A989EB"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52D65D9" w14:textId="3FBAF030" w:rsidR="0082193C" w:rsidRPr="00F350A9" w:rsidRDefault="0082193C" w:rsidP="00EE1F6E">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del w:id="20" w:author="Richard Haynes" w:date="2021-12-02T12:27:00Z">
              <w:r w:rsidR="006D480C" w:rsidDel="00EE1F6E">
                <w:rPr>
                  <w:sz w:val="18"/>
                  <w:szCs w:val="22"/>
                  <w:vertAlign w:val="superscript"/>
                </w:rPr>
                <w:delText>c</w:delText>
              </w:r>
            </w:del>
            <w:ins w:id="21" w:author="Richard Haynes" w:date="2021-12-02T12:27:00Z">
              <w:r w:rsidR="00EE1F6E">
                <w:rPr>
                  <w:sz w:val="18"/>
                  <w:szCs w:val="22"/>
                  <w:vertAlign w:val="superscript"/>
                </w:rPr>
                <w:t>b</w:t>
              </w:r>
            </w:ins>
          </w:p>
        </w:tc>
        <w:tc>
          <w:tcPr>
            <w:tcW w:w="1871" w:type="dxa"/>
          </w:tcPr>
          <w:p w14:paraId="69A93BBA" w14:textId="291F7495" w:rsidR="0082193C" w:rsidRPr="00F350A9" w:rsidRDefault="0082193C" w:rsidP="0082193C">
            <w:pPr>
              <w:autoSpaceDE/>
              <w:autoSpaceDN/>
              <w:adjustRightInd/>
              <w:contextualSpacing w:val="0"/>
              <w:jc w:val="center"/>
              <w:rPr>
                <w:sz w:val="22"/>
                <w:szCs w:val="22"/>
              </w:rPr>
            </w:pPr>
            <w:del w:id="22" w:author="Richard Haynes" w:date="2021-11-29T13:59:00Z">
              <w:r w:rsidRPr="00F350A9" w:rsidDel="0038151E">
                <w:rPr>
                  <w:sz w:val="22"/>
                  <w:szCs w:val="22"/>
                </w:rPr>
                <w:sym w:font="Wingdings" w:char="F0FB"/>
              </w:r>
            </w:del>
          </w:p>
        </w:tc>
        <w:tc>
          <w:tcPr>
            <w:tcW w:w="1871" w:type="dxa"/>
          </w:tcPr>
          <w:p w14:paraId="1C653F31" w14:textId="4ACCD1F2" w:rsidR="0082193C" w:rsidRPr="00F350A9" w:rsidRDefault="0082193C" w:rsidP="0082193C">
            <w:pPr>
              <w:autoSpaceDE/>
              <w:autoSpaceDN/>
              <w:adjustRightInd/>
              <w:contextualSpacing w:val="0"/>
              <w:jc w:val="center"/>
              <w:rPr>
                <w:sz w:val="22"/>
                <w:szCs w:val="22"/>
              </w:rPr>
            </w:pPr>
            <w:r w:rsidRPr="00F350A9">
              <w:rPr>
                <w:sz w:val="22"/>
                <w:szCs w:val="22"/>
              </w:rPr>
              <w:sym w:font="Wingdings" w:char="F0FB"/>
            </w:r>
          </w:p>
        </w:tc>
      </w:tr>
      <w:tr w:rsidR="00A81581" w14:paraId="77872BB1" w14:textId="77777777" w:rsidTr="00A81581">
        <w:tc>
          <w:tcPr>
            <w:tcW w:w="10113" w:type="dxa"/>
            <w:gridSpan w:val="5"/>
            <w:tcBorders>
              <w:top w:val="nil"/>
              <w:bottom w:val="single" w:sz="4" w:space="0" w:color="auto"/>
            </w:tcBorders>
          </w:tcPr>
          <w:p w14:paraId="06C96728" w14:textId="5D6865E0" w:rsidR="00A81581" w:rsidRPr="00F350A9" w:rsidRDefault="0082193C" w:rsidP="00EE1F6E">
            <w:pPr>
              <w:autoSpaceDE/>
              <w:autoSpaceDN/>
              <w:adjustRightInd/>
              <w:contextualSpacing w:val="0"/>
              <w:jc w:val="left"/>
              <w:rPr>
                <w:sz w:val="22"/>
                <w:szCs w:val="22"/>
              </w:rPr>
            </w:pPr>
            <w:r>
              <w:rPr>
                <w:sz w:val="20"/>
                <w:vertAlign w:val="superscript"/>
              </w:rPr>
              <w:t>a</w:t>
            </w:r>
            <w:r>
              <w:rPr>
                <w:sz w:val="20"/>
              </w:rPr>
              <w:t xml:space="preserve"> without</w:t>
            </w:r>
            <w:ins w:id="23" w:author="Leon Peto [2]" w:date="2021-11-29T17:03:00Z">
              <w:r w:rsidR="00D50026">
                <w:rPr>
                  <w:sz w:val="20"/>
                </w:rPr>
                <w:t xml:space="preserve"> </w:t>
              </w:r>
            </w:ins>
            <w:ins w:id="24" w:author="Leon Peto [2]" w:date="2021-11-29T17:04:00Z">
              <w:r w:rsidR="00D50026">
                <w:rPr>
                  <w:sz w:val="20"/>
                </w:rPr>
                <w:t>suspected or confirmed</w:t>
              </w:r>
            </w:ins>
            <w:r>
              <w:rPr>
                <w:sz w:val="20"/>
              </w:rPr>
              <w:t xml:space="preserve"> influenza infection;</w:t>
            </w:r>
            <w:del w:id="25" w:author="Ronja Bahadori" w:date="2021-12-02T08:18:00Z">
              <w:r w:rsidDel="006759F1">
                <w:rPr>
                  <w:sz w:val="20"/>
                </w:rPr>
                <w:delText xml:space="preserve"> </w:delText>
              </w:r>
              <w:r w:rsidR="006D480C" w:rsidDel="006759F1">
                <w:rPr>
                  <w:sz w:val="20"/>
                  <w:vertAlign w:val="superscript"/>
                </w:rPr>
                <w:delText>b</w:delText>
              </w:r>
              <w:bookmarkStart w:id="26" w:name="_GoBack"/>
              <w:bookmarkEnd w:id="26"/>
              <w:r w:rsidDel="006759F1">
                <w:rPr>
                  <w:sz w:val="20"/>
                  <w:vertAlign w:val="superscript"/>
                </w:rPr>
                <w:delText xml:space="preserve"> </w:delText>
              </w:r>
              <w:r w:rsidRPr="000A4670" w:rsidDel="006759F1">
                <w:rPr>
                  <w:sz w:val="20"/>
                </w:rPr>
                <w:delText xml:space="preserve">children </w:delText>
              </w:r>
              <w:r w:rsidDel="006759F1">
                <w:rPr>
                  <w:sz w:val="20"/>
                </w:rPr>
                <w:delText>with COVID pneumonia</w:delText>
              </w:r>
            </w:del>
            <w:r>
              <w:rPr>
                <w:sz w:val="20"/>
              </w:rPr>
              <w:t xml:space="preserve">; </w:t>
            </w:r>
            <w:del w:id="27" w:author="Richard Haynes" w:date="2021-12-02T12:27:00Z">
              <w:r w:rsidR="006D480C" w:rsidDel="00EE1F6E">
                <w:rPr>
                  <w:sz w:val="20"/>
                  <w:vertAlign w:val="superscript"/>
                </w:rPr>
                <w:delText>c</w:delText>
              </w:r>
              <w:r w:rsidDel="00EE1F6E">
                <w:rPr>
                  <w:sz w:val="20"/>
                  <w:vertAlign w:val="superscript"/>
                </w:rPr>
                <w:delText xml:space="preserve"> </w:delText>
              </w:r>
            </w:del>
            <w:ins w:id="28" w:author="Richard Haynes" w:date="2021-12-02T12:27:00Z">
              <w:r w:rsidR="00EE1F6E">
                <w:rPr>
                  <w:sz w:val="20"/>
                  <w:vertAlign w:val="superscript"/>
                </w:rPr>
                <w:t>b</w:t>
              </w:r>
              <w:r w:rsidR="00EE1F6E">
                <w:rPr>
                  <w:sz w:val="20"/>
                  <w:vertAlign w:val="superscript"/>
                </w:rPr>
                <w:t xml:space="preserve"> </w:t>
              </w:r>
            </w:ins>
            <w:r w:rsidRPr="00F97107">
              <w:rPr>
                <w:sz w:val="20"/>
              </w:rPr>
              <w:t>without</w:t>
            </w:r>
            <w:r>
              <w:rPr>
                <w:sz w:val="20"/>
              </w:rPr>
              <w:t xml:space="preserve"> </w:t>
            </w:r>
            <w:ins w:id="29" w:author="Leon Peto [2]" w:date="2021-11-29T17:05:00Z">
              <w:r w:rsidR="00D50026">
                <w:rPr>
                  <w:sz w:val="20"/>
                </w:rPr>
                <w:t xml:space="preserve">suspected or confirmed </w:t>
              </w:r>
            </w:ins>
            <w:r>
              <w:rPr>
                <w:sz w:val="20"/>
              </w:rPr>
              <w:t>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w:t>
      </w:r>
      <w:r w:rsidR="00FF73D1" w:rsidRPr="00633320">
        <w:lastRenderedPageBreak/>
        <w:t xml:space="preserve">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w:t>
      </w:r>
      <w:r w:rsidRPr="00633320">
        <w:lastRenderedPageBreak/>
        <w:t>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30" w:name="Signature_Page"/>
      <w:bookmarkStart w:id="31" w:name="bookmark0"/>
      <w:bookmarkStart w:id="32" w:name="_Toc481775678"/>
      <w:bookmarkStart w:id="33" w:name="_Toc224989188"/>
      <w:bookmarkStart w:id="34" w:name="_Toc225045458"/>
      <w:bookmarkStart w:id="35" w:name="_Toc224989189"/>
      <w:bookmarkStart w:id="36" w:name="_Toc225045459"/>
      <w:bookmarkStart w:id="37" w:name="_Toc221331249"/>
      <w:bookmarkStart w:id="38" w:name="_Toc221335981"/>
      <w:bookmarkStart w:id="39" w:name="_Toc221338335"/>
      <w:bookmarkStart w:id="40" w:name="_Toc221338499"/>
      <w:bookmarkStart w:id="41" w:name="_Toc221348619"/>
      <w:bookmarkStart w:id="42" w:name="_Toc221349005"/>
      <w:bookmarkStart w:id="43" w:name="_Toc221426484"/>
      <w:bookmarkStart w:id="44" w:name="_Toc221505606"/>
      <w:bookmarkStart w:id="45" w:name="_Toc221505992"/>
      <w:bookmarkStart w:id="46" w:name="_Toc22150618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19FFECA" w14:textId="0A59718C" w:rsidR="00094ED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94ED1" w:rsidRPr="00150359">
        <w:rPr>
          <w:rFonts w:cs="Times New Roman"/>
          <w:noProof/>
        </w:rPr>
        <w:t>1</w:t>
      </w:r>
      <w:r w:rsidR="00094ED1">
        <w:rPr>
          <w:rFonts w:asciiTheme="minorHAnsi" w:hAnsiTheme="minorHAnsi" w:cstheme="minorBidi"/>
          <w:b w:val="0"/>
          <w:caps w:val="0"/>
          <w:noProof/>
          <w:color w:val="auto"/>
          <w:sz w:val="22"/>
          <w:szCs w:val="22"/>
        </w:rPr>
        <w:tab/>
      </w:r>
      <w:r w:rsidR="00094ED1">
        <w:rPr>
          <w:noProof/>
        </w:rPr>
        <w:t>BACKGROUND AND RATIONALE</w:t>
      </w:r>
      <w:r w:rsidR="00094ED1">
        <w:rPr>
          <w:noProof/>
        </w:rPr>
        <w:tab/>
      </w:r>
      <w:r w:rsidR="00094ED1">
        <w:rPr>
          <w:noProof/>
        </w:rPr>
        <w:fldChar w:fldCharType="begin"/>
      </w:r>
      <w:r w:rsidR="00094ED1">
        <w:rPr>
          <w:noProof/>
        </w:rPr>
        <w:instrText xml:space="preserve"> PAGEREF _Toc89100618 \h </w:instrText>
      </w:r>
      <w:r w:rsidR="00094ED1">
        <w:rPr>
          <w:noProof/>
        </w:rPr>
      </w:r>
      <w:r w:rsidR="00094ED1">
        <w:rPr>
          <w:noProof/>
        </w:rPr>
        <w:fldChar w:fldCharType="separate"/>
      </w:r>
      <w:r w:rsidR="00094ED1">
        <w:rPr>
          <w:noProof/>
        </w:rPr>
        <w:t>5</w:t>
      </w:r>
      <w:r w:rsidR="00094ED1">
        <w:rPr>
          <w:noProof/>
        </w:rPr>
        <w:fldChar w:fldCharType="end"/>
      </w:r>
    </w:p>
    <w:p w14:paraId="21FE734F" w14:textId="0E30F41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1.1</w:t>
      </w:r>
      <w:r>
        <w:rPr>
          <w:rFonts w:asciiTheme="minorHAnsi" w:hAnsiTheme="minorHAnsi" w:cstheme="minorBidi"/>
          <w:bCs w:val="0"/>
          <w:smallCaps w:val="0"/>
          <w:noProof/>
          <w:color w:val="auto"/>
          <w:sz w:val="22"/>
          <w:szCs w:val="22"/>
        </w:rPr>
        <w:tab/>
      </w:r>
      <w:r w:rsidRPr="00150359">
        <w:rPr>
          <w:noProof/>
        </w:rPr>
        <w:t>Setting</w:t>
      </w:r>
      <w:r>
        <w:rPr>
          <w:noProof/>
        </w:rPr>
        <w:tab/>
      </w:r>
      <w:r>
        <w:rPr>
          <w:noProof/>
        </w:rPr>
        <w:fldChar w:fldCharType="begin"/>
      </w:r>
      <w:r>
        <w:rPr>
          <w:noProof/>
        </w:rPr>
        <w:instrText xml:space="preserve"> PAGEREF _Toc89100619 \h </w:instrText>
      </w:r>
      <w:r>
        <w:rPr>
          <w:noProof/>
        </w:rPr>
      </w:r>
      <w:r>
        <w:rPr>
          <w:noProof/>
        </w:rPr>
        <w:fldChar w:fldCharType="separate"/>
      </w:r>
      <w:r>
        <w:rPr>
          <w:noProof/>
        </w:rPr>
        <w:t>5</w:t>
      </w:r>
      <w:r>
        <w:rPr>
          <w:noProof/>
        </w:rPr>
        <w:fldChar w:fldCharType="end"/>
      </w:r>
    </w:p>
    <w:p w14:paraId="399A7524" w14:textId="7C12264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1.2</w:t>
      </w:r>
      <w:r>
        <w:rPr>
          <w:rFonts w:asciiTheme="minorHAnsi" w:hAnsiTheme="minorHAnsi" w:cstheme="minorBidi"/>
          <w:bCs w:val="0"/>
          <w:smallCaps w:val="0"/>
          <w:noProof/>
          <w:color w:val="auto"/>
          <w:sz w:val="22"/>
          <w:szCs w:val="22"/>
        </w:rPr>
        <w:tab/>
      </w:r>
      <w:r w:rsidRPr="00150359">
        <w:rPr>
          <w:noProof/>
        </w:rPr>
        <w:t>Treatment Options</w:t>
      </w:r>
      <w:r>
        <w:rPr>
          <w:noProof/>
        </w:rPr>
        <w:tab/>
      </w:r>
      <w:r>
        <w:rPr>
          <w:noProof/>
        </w:rPr>
        <w:fldChar w:fldCharType="begin"/>
      </w:r>
      <w:r>
        <w:rPr>
          <w:noProof/>
        </w:rPr>
        <w:instrText xml:space="preserve"> PAGEREF _Toc89100620 \h </w:instrText>
      </w:r>
      <w:r>
        <w:rPr>
          <w:noProof/>
        </w:rPr>
      </w:r>
      <w:r>
        <w:rPr>
          <w:noProof/>
        </w:rPr>
        <w:fldChar w:fldCharType="separate"/>
      </w:r>
      <w:r>
        <w:rPr>
          <w:noProof/>
        </w:rPr>
        <w:t>5</w:t>
      </w:r>
      <w:r>
        <w:rPr>
          <w:noProof/>
        </w:rPr>
        <w:fldChar w:fldCharType="end"/>
      </w:r>
    </w:p>
    <w:p w14:paraId="758CBEF1" w14:textId="36667DB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_Toc89100621 \h </w:instrText>
      </w:r>
      <w:r>
        <w:rPr>
          <w:noProof/>
        </w:rPr>
      </w:r>
      <w:r>
        <w:rPr>
          <w:noProof/>
        </w:rPr>
        <w:fldChar w:fldCharType="separate"/>
      </w:r>
      <w:r>
        <w:rPr>
          <w:noProof/>
        </w:rPr>
        <w:t>5</w:t>
      </w:r>
      <w:r>
        <w:rPr>
          <w:noProof/>
        </w:rPr>
        <w:fldChar w:fldCharType="end"/>
      </w:r>
    </w:p>
    <w:p w14:paraId="33860DBA" w14:textId="69989FD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1.4</w:t>
      </w:r>
      <w:r>
        <w:rPr>
          <w:rFonts w:asciiTheme="minorHAnsi" w:hAnsiTheme="minorHAnsi" w:cstheme="minorBidi"/>
          <w:bCs w:val="0"/>
          <w:smallCaps w:val="0"/>
          <w:noProof/>
          <w:color w:val="auto"/>
          <w:sz w:val="22"/>
          <w:szCs w:val="22"/>
        </w:rPr>
        <w:tab/>
      </w:r>
      <w:r w:rsidRPr="00150359">
        <w:rPr>
          <w:noProof/>
        </w:rPr>
        <w:t>Design Considerations</w:t>
      </w:r>
      <w:r>
        <w:rPr>
          <w:noProof/>
        </w:rPr>
        <w:tab/>
      </w:r>
      <w:r>
        <w:rPr>
          <w:noProof/>
        </w:rPr>
        <w:fldChar w:fldCharType="begin"/>
      </w:r>
      <w:r>
        <w:rPr>
          <w:noProof/>
        </w:rPr>
        <w:instrText xml:space="preserve"> PAGEREF _Toc89100622 \h </w:instrText>
      </w:r>
      <w:r>
        <w:rPr>
          <w:noProof/>
        </w:rPr>
      </w:r>
      <w:r>
        <w:rPr>
          <w:noProof/>
        </w:rPr>
        <w:fldChar w:fldCharType="separate"/>
      </w:r>
      <w:r>
        <w:rPr>
          <w:noProof/>
        </w:rPr>
        <w:t>6</w:t>
      </w:r>
      <w:r>
        <w:rPr>
          <w:noProof/>
        </w:rPr>
        <w:fldChar w:fldCharType="end"/>
      </w:r>
    </w:p>
    <w:p w14:paraId="38C95AE2" w14:textId="76C88B5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1.5</w:t>
      </w:r>
      <w:r>
        <w:rPr>
          <w:rFonts w:asciiTheme="minorHAnsi" w:hAnsiTheme="minorHAnsi" w:cstheme="minorBidi"/>
          <w:bCs w:val="0"/>
          <w:smallCaps w:val="0"/>
          <w:noProof/>
          <w:color w:val="auto"/>
          <w:sz w:val="22"/>
          <w:szCs w:val="22"/>
        </w:rPr>
        <w:tab/>
      </w:r>
      <w:r w:rsidRPr="00150359">
        <w:rPr>
          <w:noProof/>
        </w:rPr>
        <w:t>Potential for effective treatments to become available</w:t>
      </w:r>
      <w:r>
        <w:rPr>
          <w:noProof/>
        </w:rPr>
        <w:tab/>
      </w:r>
      <w:r>
        <w:rPr>
          <w:noProof/>
        </w:rPr>
        <w:fldChar w:fldCharType="begin"/>
      </w:r>
      <w:r>
        <w:rPr>
          <w:noProof/>
        </w:rPr>
        <w:instrText xml:space="preserve"> PAGEREF _Toc89100623 \h </w:instrText>
      </w:r>
      <w:r>
        <w:rPr>
          <w:noProof/>
        </w:rPr>
      </w:r>
      <w:r>
        <w:rPr>
          <w:noProof/>
        </w:rPr>
        <w:fldChar w:fldCharType="separate"/>
      </w:r>
      <w:r>
        <w:rPr>
          <w:noProof/>
        </w:rPr>
        <w:t>6</w:t>
      </w:r>
      <w:r>
        <w:rPr>
          <w:noProof/>
        </w:rPr>
        <w:fldChar w:fldCharType="end"/>
      </w:r>
    </w:p>
    <w:p w14:paraId="1FB0606D" w14:textId="2918EA6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1.6</w:t>
      </w:r>
      <w:r>
        <w:rPr>
          <w:rFonts w:asciiTheme="minorHAnsi" w:hAnsiTheme="minorHAnsi" w:cstheme="minorBidi"/>
          <w:bCs w:val="0"/>
          <w:smallCaps w:val="0"/>
          <w:noProof/>
          <w:color w:val="auto"/>
          <w:sz w:val="22"/>
          <w:szCs w:val="22"/>
        </w:rPr>
        <w:tab/>
      </w:r>
      <w:r w:rsidRPr="00150359">
        <w:rPr>
          <w:noProof/>
        </w:rPr>
        <w:t>Early phase assessments</w:t>
      </w:r>
      <w:r>
        <w:rPr>
          <w:noProof/>
        </w:rPr>
        <w:tab/>
      </w:r>
      <w:r>
        <w:rPr>
          <w:noProof/>
        </w:rPr>
        <w:fldChar w:fldCharType="begin"/>
      </w:r>
      <w:r>
        <w:rPr>
          <w:noProof/>
        </w:rPr>
        <w:instrText xml:space="preserve"> PAGEREF _Toc89100624 \h </w:instrText>
      </w:r>
      <w:r>
        <w:rPr>
          <w:noProof/>
        </w:rPr>
      </w:r>
      <w:r>
        <w:rPr>
          <w:noProof/>
        </w:rPr>
        <w:fldChar w:fldCharType="separate"/>
      </w:r>
      <w:r>
        <w:rPr>
          <w:noProof/>
        </w:rPr>
        <w:t>7</w:t>
      </w:r>
      <w:r>
        <w:rPr>
          <w:noProof/>
        </w:rPr>
        <w:fldChar w:fldCharType="end"/>
      </w:r>
    </w:p>
    <w:p w14:paraId="4C7004A6" w14:textId="79B1F8CA"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_Toc89100625 \h </w:instrText>
      </w:r>
      <w:r>
        <w:rPr>
          <w:noProof/>
        </w:rPr>
      </w:r>
      <w:r>
        <w:rPr>
          <w:noProof/>
        </w:rPr>
        <w:fldChar w:fldCharType="separate"/>
      </w:r>
      <w:r>
        <w:rPr>
          <w:noProof/>
        </w:rPr>
        <w:t>7</w:t>
      </w:r>
      <w:r>
        <w:rPr>
          <w:noProof/>
        </w:rPr>
        <w:fldChar w:fldCharType="end"/>
      </w:r>
    </w:p>
    <w:p w14:paraId="006F1FFD" w14:textId="508EA72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w:t>
      </w:r>
      <w:r>
        <w:rPr>
          <w:rFonts w:asciiTheme="minorHAnsi" w:hAnsiTheme="minorHAnsi" w:cstheme="minorBidi"/>
          <w:bCs w:val="0"/>
          <w:smallCaps w:val="0"/>
          <w:noProof/>
          <w:color w:val="auto"/>
          <w:sz w:val="22"/>
          <w:szCs w:val="22"/>
        </w:rPr>
        <w:tab/>
      </w:r>
      <w:r w:rsidRPr="00150359">
        <w:rPr>
          <w:noProof/>
        </w:rPr>
        <w:t>Eligibility</w:t>
      </w:r>
      <w:r>
        <w:rPr>
          <w:noProof/>
        </w:rPr>
        <w:tab/>
      </w:r>
      <w:r>
        <w:rPr>
          <w:noProof/>
        </w:rPr>
        <w:fldChar w:fldCharType="begin"/>
      </w:r>
      <w:r>
        <w:rPr>
          <w:noProof/>
        </w:rPr>
        <w:instrText xml:space="preserve"> PAGEREF _Toc89100626 \h </w:instrText>
      </w:r>
      <w:r>
        <w:rPr>
          <w:noProof/>
        </w:rPr>
      </w:r>
      <w:r>
        <w:rPr>
          <w:noProof/>
        </w:rPr>
        <w:fldChar w:fldCharType="separate"/>
      </w:r>
      <w:r>
        <w:rPr>
          <w:noProof/>
        </w:rPr>
        <w:t>7</w:t>
      </w:r>
      <w:r>
        <w:rPr>
          <w:noProof/>
        </w:rPr>
        <w:fldChar w:fldCharType="end"/>
      </w:r>
    </w:p>
    <w:p w14:paraId="422ACB8E" w14:textId="5E4F218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2.2</w:t>
      </w:r>
      <w:r>
        <w:rPr>
          <w:rFonts w:asciiTheme="minorHAnsi" w:hAnsiTheme="minorHAnsi" w:cstheme="minorBidi"/>
          <w:bCs w:val="0"/>
          <w:smallCaps w:val="0"/>
          <w:noProof/>
          <w:color w:val="auto"/>
          <w:sz w:val="22"/>
          <w:szCs w:val="22"/>
        </w:rPr>
        <w:tab/>
      </w:r>
      <w:r w:rsidRPr="00150359">
        <w:rPr>
          <w:noProof/>
        </w:rPr>
        <w:t>Consent</w:t>
      </w:r>
      <w:r>
        <w:rPr>
          <w:noProof/>
        </w:rPr>
        <w:tab/>
      </w:r>
      <w:r>
        <w:rPr>
          <w:noProof/>
        </w:rPr>
        <w:fldChar w:fldCharType="begin"/>
      </w:r>
      <w:r>
        <w:rPr>
          <w:noProof/>
        </w:rPr>
        <w:instrText xml:space="preserve"> PAGEREF _Toc89100627 \h </w:instrText>
      </w:r>
      <w:r>
        <w:rPr>
          <w:noProof/>
        </w:rPr>
      </w:r>
      <w:r>
        <w:rPr>
          <w:noProof/>
        </w:rPr>
        <w:fldChar w:fldCharType="separate"/>
      </w:r>
      <w:r>
        <w:rPr>
          <w:noProof/>
        </w:rPr>
        <w:t>8</w:t>
      </w:r>
      <w:r>
        <w:rPr>
          <w:noProof/>
        </w:rPr>
        <w:fldChar w:fldCharType="end"/>
      </w:r>
    </w:p>
    <w:p w14:paraId="7ECFEB96" w14:textId="7DB5103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2.3</w:t>
      </w:r>
      <w:r>
        <w:rPr>
          <w:rFonts w:asciiTheme="minorHAnsi" w:hAnsiTheme="minorHAnsi" w:cstheme="minorBidi"/>
          <w:bCs w:val="0"/>
          <w:smallCaps w:val="0"/>
          <w:noProof/>
          <w:color w:val="auto"/>
          <w:sz w:val="22"/>
          <w:szCs w:val="22"/>
        </w:rPr>
        <w:tab/>
      </w:r>
      <w:r w:rsidRPr="00150359">
        <w:rPr>
          <w:noProof/>
        </w:rPr>
        <w:t>Baseline information</w:t>
      </w:r>
      <w:r>
        <w:rPr>
          <w:noProof/>
        </w:rPr>
        <w:tab/>
      </w:r>
      <w:r>
        <w:rPr>
          <w:noProof/>
        </w:rPr>
        <w:fldChar w:fldCharType="begin"/>
      </w:r>
      <w:r>
        <w:rPr>
          <w:noProof/>
        </w:rPr>
        <w:instrText xml:space="preserve"> PAGEREF _Toc89100628 \h </w:instrText>
      </w:r>
      <w:r>
        <w:rPr>
          <w:noProof/>
        </w:rPr>
      </w:r>
      <w:r>
        <w:rPr>
          <w:noProof/>
        </w:rPr>
        <w:fldChar w:fldCharType="separate"/>
      </w:r>
      <w:r>
        <w:rPr>
          <w:noProof/>
        </w:rPr>
        <w:t>9</w:t>
      </w:r>
      <w:r>
        <w:rPr>
          <w:noProof/>
        </w:rPr>
        <w:fldChar w:fldCharType="end"/>
      </w:r>
    </w:p>
    <w:p w14:paraId="098DDF78" w14:textId="0118EF7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_Toc89100629 \h </w:instrText>
      </w:r>
      <w:r>
        <w:rPr>
          <w:noProof/>
        </w:rPr>
      </w:r>
      <w:r>
        <w:rPr>
          <w:noProof/>
        </w:rPr>
        <w:fldChar w:fldCharType="separate"/>
      </w:r>
      <w:r>
        <w:rPr>
          <w:noProof/>
        </w:rPr>
        <w:t>9</w:t>
      </w:r>
      <w:r>
        <w:rPr>
          <w:noProof/>
        </w:rPr>
        <w:fldChar w:fldCharType="end"/>
      </w:r>
    </w:p>
    <w:p w14:paraId="22C2A961" w14:textId="6384BE4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_Toc89100630 \h </w:instrText>
      </w:r>
      <w:r>
        <w:rPr>
          <w:noProof/>
        </w:rPr>
      </w:r>
      <w:r>
        <w:rPr>
          <w:noProof/>
        </w:rPr>
        <w:fldChar w:fldCharType="separate"/>
      </w:r>
      <w:r>
        <w:rPr>
          <w:noProof/>
        </w:rPr>
        <w:t>10</w:t>
      </w:r>
      <w:r>
        <w:rPr>
          <w:noProof/>
        </w:rPr>
        <w:fldChar w:fldCharType="end"/>
      </w:r>
    </w:p>
    <w:p w14:paraId="20E8BD37" w14:textId="0AC278F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2.6</w:t>
      </w:r>
      <w:r>
        <w:rPr>
          <w:rFonts w:asciiTheme="minorHAnsi" w:hAnsiTheme="minorHAnsi" w:cstheme="minorBidi"/>
          <w:bCs w:val="0"/>
          <w:smallCaps w:val="0"/>
          <w:noProof/>
          <w:color w:val="auto"/>
          <w:sz w:val="22"/>
          <w:szCs w:val="22"/>
        </w:rPr>
        <w:tab/>
      </w:r>
      <w:r w:rsidRPr="00150359">
        <w:rPr>
          <w:noProof/>
        </w:rPr>
        <w:t>Randomisation for children with PIMS-TS</w:t>
      </w:r>
      <w:r>
        <w:rPr>
          <w:noProof/>
        </w:rPr>
        <w:tab/>
      </w:r>
      <w:r>
        <w:rPr>
          <w:noProof/>
        </w:rPr>
        <w:fldChar w:fldCharType="begin"/>
      </w:r>
      <w:r>
        <w:rPr>
          <w:noProof/>
        </w:rPr>
        <w:instrText xml:space="preserve"> PAGEREF _Toc89100631 \h </w:instrText>
      </w:r>
      <w:r>
        <w:rPr>
          <w:noProof/>
        </w:rPr>
      </w:r>
      <w:r>
        <w:rPr>
          <w:noProof/>
        </w:rPr>
        <w:fldChar w:fldCharType="separate"/>
      </w:r>
      <w:r>
        <w:rPr>
          <w:noProof/>
        </w:rPr>
        <w:t>11</w:t>
      </w:r>
      <w:r>
        <w:rPr>
          <w:noProof/>
        </w:rPr>
        <w:fldChar w:fldCharType="end"/>
      </w:r>
    </w:p>
    <w:p w14:paraId="1BAFABB1" w14:textId="6D34283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2.7</w:t>
      </w:r>
      <w:r>
        <w:rPr>
          <w:rFonts w:asciiTheme="minorHAnsi" w:hAnsiTheme="minorHAnsi" w:cstheme="minorBidi"/>
          <w:bCs w:val="0"/>
          <w:smallCaps w:val="0"/>
          <w:noProof/>
          <w:color w:val="auto"/>
          <w:sz w:val="22"/>
          <w:szCs w:val="22"/>
        </w:rPr>
        <w:tab/>
      </w:r>
      <w:r w:rsidRPr="00150359">
        <w:rPr>
          <w:noProof/>
        </w:rPr>
        <w:t>Administration of allocated treatment</w:t>
      </w:r>
      <w:r>
        <w:rPr>
          <w:noProof/>
        </w:rPr>
        <w:tab/>
      </w:r>
      <w:r>
        <w:rPr>
          <w:noProof/>
        </w:rPr>
        <w:fldChar w:fldCharType="begin"/>
      </w:r>
      <w:r>
        <w:rPr>
          <w:noProof/>
        </w:rPr>
        <w:instrText xml:space="preserve"> PAGEREF _Toc89100632 \h </w:instrText>
      </w:r>
      <w:r>
        <w:rPr>
          <w:noProof/>
        </w:rPr>
      </w:r>
      <w:r>
        <w:rPr>
          <w:noProof/>
        </w:rPr>
        <w:fldChar w:fldCharType="separate"/>
      </w:r>
      <w:r>
        <w:rPr>
          <w:noProof/>
        </w:rPr>
        <w:t>12</w:t>
      </w:r>
      <w:r>
        <w:rPr>
          <w:noProof/>
        </w:rPr>
        <w:fldChar w:fldCharType="end"/>
      </w:r>
    </w:p>
    <w:p w14:paraId="3D5A6E6E" w14:textId="7486164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2.8</w:t>
      </w:r>
      <w:r>
        <w:rPr>
          <w:rFonts w:asciiTheme="minorHAnsi" w:hAnsiTheme="minorHAnsi" w:cstheme="minorBidi"/>
          <w:bCs w:val="0"/>
          <w:smallCaps w:val="0"/>
          <w:noProof/>
          <w:color w:val="auto"/>
          <w:sz w:val="22"/>
          <w:szCs w:val="22"/>
        </w:rPr>
        <w:tab/>
      </w:r>
      <w:r w:rsidRPr="00150359">
        <w:rPr>
          <w:noProof/>
        </w:rPr>
        <w:t>Collecting follow-up information</w:t>
      </w:r>
      <w:r>
        <w:rPr>
          <w:noProof/>
        </w:rPr>
        <w:tab/>
      </w:r>
      <w:r>
        <w:rPr>
          <w:noProof/>
        </w:rPr>
        <w:fldChar w:fldCharType="begin"/>
      </w:r>
      <w:r>
        <w:rPr>
          <w:noProof/>
        </w:rPr>
        <w:instrText xml:space="preserve"> PAGEREF _Toc89100633 \h </w:instrText>
      </w:r>
      <w:r>
        <w:rPr>
          <w:noProof/>
        </w:rPr>
      </w:r>
      <w:r>
        <w:rPr>
          <w:noProof/>
        </w:rPr>
        <w:fldChar w:fldCharType="separate"/>
      </w:r>
      <w:r>
        <w:rPr>
          <w:noProof/>
        </w:rPr>
        <w:t>12</w:t>
      </w:r>
      <w:r>
        <w:rPr>
          <w:noProof/>
        </w:rPr>
        <w:fldChar w:fldCharType="end"/>
      </w:r>
    </w:p>
    <w:p w14:paraId="514B5697" w14:textId="0F027EE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2.9</w:t>
      </w:r>
      <w:r>
        <w:rPr>
          <w:rFonts w:asciiTheme="minorHAnsi" w:hAnsiTheme="minorHAnsi" w:cstheme="minorBidi"/>
          <w:bCs w:val="0"/>
          <w:smallCaps w:val="0"/>
          <w:noProof/>
          <w:color w:val="auto"/>
          <w:sz w:val="22"/>
          <w:szCs w:val="22"/>
        </w:rPr>
        <w:tab/>
      </w:r>
      <w:r w:rsidRPr="00150359">
        <w:rPr>
          <w:noProof/>
        </w:rPr>
        <w:t>Duration of follow-up</w:t>
      </w:r>
      <w:r>
        <w:rPr>
          <w:noProof/>
        </w:rPr>
        <w:tab/>
      </w:r>
      <w:r>
        <w:rPr>
          <w:noProof/>
        </w:rPr>
        <w:fldChar w:fldCharType="begin"/>
      </w:r>
      <w:r>
        <w:rPr>
          <w:noProof/>
        </w:rPr>
        <w:instrText xml:space="preserve"> PAGEREF _Toc89100634 \h </w:instrText>
      </w:r>
      <w:r>
        <w:rPr>
          <w:noProof/>
        </w:rPr>
      </w:r>
      <w:r>
        <w:rPr>
          <w:noProof/>
        </w:rPr>
        <w:fldChar w:fldCharType="separate"/>
      </w:r>
      <w:r>
        <w:rPr>
          <w:noProof/>
        </w:rPr>
        <w:t>13</w:t>
      </w:r>
      <w:r>
        <w:rPr>
          <w:noProof/>
        </w:rPr>
        <w:fldChar w:fldCharType="end"/>
      </w:r>
    </w:p>
    <w:p w14:paraId="5245B685" w14:textId="2246347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2.10</w:t>
      </w:r>
      <w:r>
        <w:rPr>
          <w:rFonts w:asciiTheme="minorHAnsi" w:hAnsiTheme="minorHAnsi" w:cstheme="minorBidi"/>
          <w:bCs w:val="0"/>
          <w:smallCaps w:val="0"/>
          <w:noProof/>
          <w:color w:val="auto"/>
          <w:sz w:val="22"/>
          <w:szCs w:val="22"/>
        </w:rPr>
        <w:tab/>
      </w:r>
      <w:r w:rsidRPr="00150359">
        <w:rPr>
          <w:noProof/>
        </w:rPr>
        <w:t>Withdrawal of consent</w:t>
      </w:r>
      <w:r>
        <w:rPr>
          <w:noProof/>
        </w:rPr>
        <w:tab/>
      </w:r>
      <w:r>
        <w:rPr>
          <w:noProof/>
        </w:rPr>
        <w:fldChar w:fldCharType="begin"/>
      </w:r>
      <w:r>
        <w:rPr>
          <w:noProof/>
        </w:rPr>
        <w:instrText xml:space="preserve"> PAGEREF _Toc89100635 \h </w:instrText>
      </w:r>
      <w:r>
        <w:rPr>
          <w:noProof/>
        </w:rPr>
      </w:r>
      <w:r>
        <w:rPr>
          <w:noProof/>
        </w:rPr>
        <w:fldChar w:fldCharType="separate"/>
      </w:r>
      <w:r>
        <w:rPr>
          <w:noProof/>
        </w:rPr>
        <w:t>13</w:t>
      </w:r>
      <w:r>
        <w:rPr>
          <w:noProof/>
        </w:rPr>
        <w:fldChar w:fldCharType="end"/>
      </w:r>
    </w:p>
    <w:p w14:paraId="5777FA16" w14:textId="3356BCB2"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_Toc89100636 \h </w:instrText>
      </w:r>
      <w:r>
        <w:rPr>
          <w:noProof/>
        </w:rPr>
      </w:r>
      <w:r>
        <w:rPr>
          <w:noProof/>
        </w:rPr>
        <w:fldChar w:fldCharType="separate"/>
      </w:r>
      <w:r>
        <w:rPr>
          <w:noProof/>
        </w:rPr>
        <w:t>14</w:t>
      </w:r>
      <w:r>
        <w:rPr>
          <w:noProof/>
        </w:rPr>
        <w:fldChar w:fldCharType="end"/>
      </w:r>
    </w:p>
    <w:p w14:paraId="30C1FBCE" w14:textId="444FAD2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3.1</w:t>
      </w:r>
      <w:r>
        <w:rPr>
          <w:rFonts w:asciiTheme="minorHAnsi" w:hAnsiTheme="minorHAnsi" w:cstheme="minorBidi"/>
          <w:bCs w:val="0"/>
          <w:smallCaps w:val="0"/>
          <w:noProof/>
          <w:color w:val="auto"/>
          <w:sz w:val="22"/>
          <w:szCs w:val="22"/>
        </w:rPr>
        <w:tab/>
      </w:r>
      <w:r w:rsidRPr="00150359">
        <w:rPr>
          <w:noProof/>
        </w:rPr>
        <w:t>Outcomes</w:t>
      </w:r>
      <w:r>
        <w:rPr>
          <w:noProof/>
        </w:rPr>
        <w:tab/>
      </w:r>
      <w:r>
        <w:rPr>
          <w:noProof/>
        </w:rPr>
        <w:fldChar w:fldCharType="begin"/>
      </w:r>
      <w:r>
        <w:rPr>
          <w:noProof/>
        </w:rPr>
        <w:instrText xml:space="preserve"> PAGEREF _Toc89100637 \h </w:instrText>
      </w:r>
      <w:r>
        <w:rPr>
          <w:noProof/>
        </w:rPr>
      </w:r>
      <w:r>
        <w:rPr>
          <w:noProof/>
        </w:rPr>
        <w:fldChar w:fldCharType="separate"/>
      </w:r>
      <w:r>
        <w:rPr>
          <w:noProof/>
        </w:rPr>
        <w:t>14</w:t>
      </w:r>
      <w:r>
        <w:rPr>
          <w:noProof/>
        </w:rPr>
        <w:fldChar w:fldCharType="end"/>
      </w:r>
    </w:p>
    <w:p w14:paraId="1CE5D133" w14:textId="48B3549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3.2</w:t>
      </w:r>
      <w:r>
        <w:rPr>
          <w:rFonts w:asciiTheme="minorHAnsi" w:hAnsiTheme="minorHAnsi" w:cstheme="minorBidi"/>
          <w:bCs w:val="0"/>
          <w:smallCaps w:val="0"/>
          <w:noProof/>
          <w:color w:val="auto"/>
          <w:sz w:val="22"/>
          <w:szCs w:val="22"/>
        </w:rPr>
        <w:tab/>
      </w:r>
      <w:r w:rsidRPr="00150359">
        <w:rPr>
          <w:noProof/>
        </w:rPr>
        <w:t>Methods of analysis</w:t>
      </w:r>
      <w:r>
        <w:rPr>
          <w:noProof/>
        </w:rPr>
        <w:tab/>
      </w:r>
      <w:r>
        <w:rPr>
          <w:noProof/>
        </w:rPr>
        <w:fldChar w:fldCharType="begin"/>
      </w:r>
      <w:r>
        <w:rPr>
          <w:noProof/>
        </w:rPr>
        <w:instrText xml:space="preserve"> PAGEREF _Toc89100638 \h </w:instrText>
      </w:r>
      <w:r>
        <w:rPr>
          <w:noProof/>
        </w:rPr>
      </w:r>
      <w:r>
        <w:rPr>
          <w:noProof/>
        </w:rPr>
        <w:fldChar w:fldCharType="separate"/>
      </w:r>
      <w:r>
        <w:rPr>
          <w:noProof/>
        </w:rPr>
        <w:t>15</w:t>
      </w:r>
      <w:r>
        <w:rPr>
          <w:noProof/>
        </w:rPr>
        <w:fldChar w:fldCharType="end"/>
      </w:r>
    </w:p>
    <w:p w14:paraId="37975051" w14:textId="55CBB87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3.3</w:t>
      </w:r>
      <w:r>
        <w:rPr>
          <w:rFonts w:asciiTheme="minorHAnsi" w:hAnsiTheme="minorHAnsi" w:cstheme="minorBidi"/>
          <w:bCs w:val="0"/>
          <w:smallCaps w:val="0"/>
          <w:noProof/>
          <w:color w:val="auto"/>
          <w:sz w:val="22"/>
          <w:szCs w:val="22"/>
        </w:rPr>
        <w:tab/>
      </w:r>
      <w:r w:rsidRPr="00150359">
        <w:rPr>
          <w:noProof/>
        </w:rPr>
        <w:t>Children</w:t>
      </w:r>
      <w:r>
        <w:rPr>
          <w:noProof/>
        </w:rPr>
        <w:tab/>
      </w:r>
      <w:r>
        <w:rPr>
          <w:noProof/>
        </w:rPr>
        <w:fldChar w:fldCharType="begin"/>
      </w:r>
      <w:r>
        <w:rPr>
          <w:noProof/>
        </w:rPr>
        <w:instrText xml:space="preserve"> PAGEREF _Toc89100639 \h </w:instrText>
      </w:r>
      <w:r>
        <w:rPr>
          <w:noProof/>
        </w:rPr>
      </w:r>
      <w:r>
        <w:rPr>
          <w:noProof/>
        </w:rPr>
        <w:fldChar w:fldCharType="separate"/>
      </w:r>
      <w:r>
        <w:rPr>
          <w:noProof/>
        </w:rPr>
        <w:t>15</w:t>
      </w:r>
      <w:r>
        <w:rPr>
          <w:noProof/>
        </w:rPr>
        <w:fldChar w:fldCharType="end"/>
      </w:r>
    </w:p>
    <w:p w14:paraId="42F11582" w14:textId="264EE6A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_Toc89100640 \h </w:instrText>
      </w:r>
      <w:r>
        <w:rPr>
          <w:noProof/>
        </w:rPr>
      </w:r>
      <w:r>
        <w:rPr>
          <w:noProof/>
        </w:rPr>
        <w:fldChar w:fldCharType="separate"/>
      </w:r>
      <w:r>
        <w:rPr>
          <w:noProof/>
        </w:rPr>
        <w:t>16</w:t>
      </w:r>
      <w:r>
        <w:rPr>
          <w:noProof/>
        </w:rPr>
        <w:fldChar w:fldCharType="end"/>
      </w:r>
    </w:p>
    <w:p w14:paraId="35D2ED26" w14:textId="47C87D7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4.1</w:t>
      </w:r>
      <w:r>
        <w:rPr>
          <w:rFonts w:asciiTheme="minorHAnsi" w:hAnsiTheme="minorHAnsi" w:cstheme="minorBidi"/>
          <w:bCs w:val="0"/>
          <w:smallCaps w:val="0"/>
          <w:noProof/>
          <w:color w:val="auto"/>
          <w:sz w:val="22"/>
          <w:szCs w:val="22"/>
        </w:rPr>
        <w:tab/>
      </w:r>
      <w:r w:rsidRPr="00150359">
        <w:rPr>
          <w:noProof/>
        </w:rPr>
        <w:t>Recording Suspected Serious Adverse Reactions</w:t>
      </w:r>
      <w:r>
        <w:rPr>
          <w:noProof/>
        </w:rPr>
        <w:tab/>
      </w:r>
      <w:r>
        <w:rPr>
          <w:noProof/>
        </w:rPr>
        <w:fldChar w:fldCharType="begin"/>
      </w:r>
      <w:r>
        <w:rPr>
          <w:noProof/>
        </w:rPr>
        <w:instrText xml:space="preserve"> PAGEREF _Toc89100641 \h </w:instrText>
      </w:r>
      <w:r>
        <w:rPr>
          <w:noProof/>
        </w:rPr>
      </w:r>
      <w:r>
        <w:rPr>
          <w:noProof/>
        </w:rPr>
        <w:fldChar w:fldCharType="separate"/>
      </w:r>
      <w:r>
        <w:rPr>
          <w:noProof/>
        </w:rPr>
        <w:t>16</w:t>
      </w:r>
      <w:r>
        <w:rPr>
          <w:noProof/>
        </w:rPr>
        <w:fldChar w:fldCharType="end"/>
      </w:r>
    </w:p>
    <w:p w14:paraId="77E0AB3C" w14:textId="5162345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4.2</w:t>
      </w:r>
      <w:r>
        <w:rPr>
          <w:rFonts w:asciiTheme="minorHAnsi" w:hAnsiTheme="minorHAnsi" w:cstheme="minorBidi"/>
          <w:bCs w:val="0"/>
          <w:smallCaps w:val="0"/>
          <w:noProof/>
          <w:color w:val="auto"/>
          <w:sz w:val="22"/>
          <w:szCs w:val="22"/>
        </w:rPr>
        <w:tab/>
      </w:r>
      <w:r w:rsidRPr="00150359">
        <w:rPr>
          <w:noProof/>
        </w:rPr>
        <w:t>Central assessment and onward reporting of SUSARs</w:t>
      </w:r>
      <w:r>
        <w:rPr>
          <w:noProof/>
        </w:rPr>
        <w:tab/>
      </w:r>
      <w:r>
        <w:rPr>
          <w:noProof/>
        </w:rPr>
        <w:fldChar w:fldCharType="begin"/>
      </w:r>
      <w:r>
        <w:rPr>
          <w:noProof/>
        </w:rPr>
        <w:instrText xml:space="preserve"> PAGEREF _Toc89100642 \h </w:instrText>
      </w:r>
      <w:r>
        <w:rPr>
          <w:noProof/>
        </w:rPr>
      </w:r>
      <w:r>
        <w:rPr>
          <w:noProof/>
        </w:rPr>
        <w:fldChar w:fldCharType="separate"/>
      </w:r>
      <w:r>
        <w:rPr>
          <w:noProof/>
        </w:rPr>
        <w:t>16</w:t>
      </w:r>
      <w:r>
        <w:rPr>
          <w:noProof/>
        </w:rPr>
        <w:fldChar w:fldCharType="end"/>
      </w:r>
    </w:p>
    <w:p w14:paraId="0116143D" w14:textId="21D88DC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4.3</w:t>
      </w:r>
      <w:r>
        <w:rPr>
          <w:rFonts w:asciiTheme="minorHAnsi" w:hAnsiTheme="minorHAnsi" w:cstheme="minorBidi"/>
          <w:bCs w:val="0"/>
          <w:smallCaps w:val="0"/>
          <w:noProof/>
          <w:color w:val="auto"/>
          <w:sz w:val="22"/>
          <w:szCs w:val="22"/>
        </w:rPr>
        <w:tab/>
      </w:r>
      <w:r w:rsidRPr="00150359">
        <w:rPr>
          <w:noProof/>
        </w:rPr>
        <w:t>Recording other Adverse Events</w:t>
      </w:r>
      <w:r>
        <w:rPr>
          <w:noProof/>
        </w:rPr>
        <w:tab/>
      </w:r>
      <w:r>
        <w:rPr>
          <w:noProof/>
        </w:rPr>
        <w:fldChar w:fldCharType="begin"/>
      </w:r>
      <w:r>
        <w:rPr>
          <w:noProof/>
        </w:rPr>
        <w:instrText xml:space="preserve"> PAGEREF _Toc89100643 \h </w:instrText>
      </w:r>
      <w:r>
        <w:rPr>
          <w:noProof/>
        </w:rPr>
      </w:r>
      <w:r>
        <w:rPr>
          <w:noProof/>
        </w:rPr>
        <w:fldChar w:fldCharType="separate"/>
      </w:r>
      <w:r>
        <w:rPr>
          <w:noProof/>
        </w:rPr>
        <w:t>17</w:t>
      </w:r>
      <w:r>
        <w:rPr>
          <w:noProof/>
        </w:rPr>
        <w:fldChar w:fldCharType="end"/>
      </w:r>
    </w:p>
    <w:p w14:paraId="471309F4" w14:textId="446DA1D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4.4</w:t>
      </w:r>
      <w:r>
        <w:rPr>
          <w:rFonts w:asciiTheme="minorHAnsi" w:hAnsiTheme="minorHAnsi" w:cstheme="minorBidi"/>
          <w:bCs w:val="0"/>
          <w:smallCaps w:val="0"/>
          <w:noProof/>
          <w:color w:val="auto"/>
          <w:sz w:val="22"/>
          <w:szCs w:val="22"/>
        </w:rPr>
        <w:tab/>
      </w:r>
      <w:r w:rsidRPr="00150359">
        <w:rPr>
          <w:noProof/>
        </w:rPr>
        <w:t>Role of the Data Monitoring Committee (DMC)</w:t>
      </w:r>
      <w:r>
        <w:rPr>
          <w:noProof/>
        </w:rPr>
        <w:tab/>
      </w:r>
      <w:r>
        <w:rPr>
          <w:noProof/>
        </w:rPr>
        <w:fldChar w:fldCharType="begin"/>
      </w:r>
      <w:r>
        <w:rPr>
          <w:noProof/>
        </w:rPr>
        <w:instrText xml:space="preserve"> PAGEREF _Toc89100644 \h </w:instrText>
      </w:r>
      <w:r>
        <w:rPr>
          <w:noProof/>
        </w:rPr>
      </w:r>
      <w:r>
        <w:rPr>
          <w:noProof/>
        </w:rPr>
        <w:fldChar w:fldCharType="separate"/>
      </w:r>
      <w:r>
        <w:rPr>
          <w:noProof/>
        </w:rPr>
        <w:t>17</w:t>
      </w:r>
      <w:r>
        <w:rPr>
          <w:noProof/>
        </w:rPr>
        <w:fldChar w:fldCharType="end"/>
      </w:r>
    </w:p>
    <w:p w14:paraId="4071AC69" w14:textId="14EFCEB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4.5</w:t>
      </w:r>
      <w:r>
        <w:rPr>
          <w:rFonts w:asciiTheme="minorHAnsi" w:hAnsiTheme="minorHAnsi" w:cstheme="minorBidi"/>
          <w:bCs w:val="0"/>
          <w:smallCaps w:val="0"/>
          <w:noProof/>
          <w:color w:val="auto"/>
          <w:sz w:val="22"/>
          <w:szCs w:val="22"/>
        </w:rPr>
        <w:tab/>
      </w:r>
      <w:r w:rsidRPr="00150359">
        <w:rPr>
          <w:noProof/>
        </w:rPr>
        <w:t>Blinding</w:t>
      </w:r>
      <w:r>
        <w:rPr>
          <w:noProof/>
        </w:rPr>
        <w:tab/>
      </w:r>
      <w:r>
        <w:rPr>
          <w:noProof/>
        </w:rPr>
        <w:fldChar w:fldCharType="begin"/>
      </w:r>
      <w:r>
        <w:rPr>
          <w:noProof/>
        </w:rPr>
        <w:instrText xml:space="preserve"> PAGEREF _Toc89100645 \h </w:instrText>
      </w:r>
      <w:r>
        <w:rPr>
          <w:noProof/>
        </w:rPr>
      </w:r>
      <w:r>
        <w:rPr>
          <w:noProof/>
        </w:rPr>
        <w:fldChar w:fldCharType="separate"/>
      </w:r>
      <w:r>
        <w:rPr>
          <w:noProof/>
        </w:rPr>
        <w:t>17</w:t>
      </w:r>
      <w:r>
        <w:rPr>
          <w:noProof/>
        </w:rPr>
        <w:fldChar w:fldCharType="end"/>
      </w:r>
    </w:p>
    <w:p w14:paraId="63F0041F" w14:textId="3A3A0D2C"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_Toc89100646 \h </w:instrText>
      </w:r>
      <w:r>
        <w:rPr>
          <w:noProof/>
        </w:rPr>
      </w:r>
      <w:r>
        <w:rPr>
          <w:noProof/>
        </w:rPr>
        <w:fldChar w:fldCharType="separate"/>
      </w:r>
      <w:r>
        <w:rPr>
          <w:noProof/>
        </w:rPr>
        <w:t>17</w:t>
      </w:r>
      <w:r>
        <w:rPr>
          <w:noProof/>
        </w:rPr>
        <w:fldChar w:fldCharType="end"/>
      </w:r>
    </w:p>
    <w:p w14:paraId="09DAFA26" w14:textId="0B3AA7E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5.1</w:t>
      </w:r>
      <w:r>
        <w:rPr>
          <w:rFonts w:asciiTheme="minorHAnsi" w:hAnsiTheme="minorHAnsi" w:cstheme="minorBidi"/>
          <w:bCs w:val="0"/>
          <w:smallCaps w:val="0"/>
          <w:noProof/>
          <w:color w:val="auto"/>
          <w:sz w:val="22"/>
          <w:szCs w:val="22"/>
        </w:rPr>
        <w:tab/>
      </w:r>
      <w:r w:rsidRPr="00150359">
        <w:rPr>
          <w:noProof/>
        </w:rPr>
        <w:t>Quality By Design Principles</w:t>
      </w:r>
      <w:r>
        <w:rPr>
          <w:noProof/>
        </w:rPr>
        <w:tab/>
      </w:r>
      <w:r>
        <w:rPr>
          <w:noProof/>
        </w:rPr>
        <w:fldChar w:fldCharType="begin"/>
      </w:r>
      <w:r>
        <w:rPr>
          <w:noProof/>
        </w:rPr>
        <w:instrText xml:space="preserve"> PAGEREF _Toc89100647 \h </w:instrText>
      </w:r>
      <w:r>
        <w:rPr>
          <w:noProof/>
        </w:rPr>
      </w:r>
      <w:r>
        <w:rPr>
          <w:noProof/>
        </w:rPr>
        <w:fldChar w:fldCharType="separate"/>
      </w:r>
      <w:r>
        <w:rPr>
          <w:noProof/>
        </w:rPr>
        <w:t>18</w:t>
      </w:r>
      <w:r>
        <w:rPr>
          <w:noProof/>
        </w:rPr>
        <w:fldChar w:fldCharType="end"/>
      </w:r>
    </w:p>
    <w:p w14:paraId="30BB31F6" w14:textId="1B8739A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5.2</w:t>
      </w:r>
      <w:r>
        <w:rPr>
          <w:rFonts w:asciiTheme="minorHAnsi" w:hAnsiTheme="minorHAnsi" w:cstheme="minorBidi"/>
          <w:bCs w:val="0"/>
          <w:smallCaps w:val="0"/>
          <w:noProof/>
          <w:color w:val="auto"/>
          <w:sz w:val="22"/>
          <w:szCs w:val="22"/>
        </w:rPr>
        <w:tab/>
      </w:r>
      <w:r w:rsidRPr="00150359">
        <w:rPr>
          <w:noProof/>
        </w:rPr>
        <w:t>Training and monitoring</w:t>
      </w:r>
      <w:r>
        <w:rPr>
          <w:noProof/>
        </w:rPr>
        <w:tab/>
      </w:r>
      <w:r>
        <w:rPr>
          <w:noProof/>
        </w:rPr>
        <w:fldChar w:fldCharType="begin"/>
      </w:r>
      <w:r>
        <w:rPr>
          <w:noProof/>
        </w:rPr>
        <w:instrText xml:space="preserve"> PAGEREF _Toc89100648 \h </w:instrText>
      </w:r>
      <w:r>
        <w:rPr>
          <w:noProof/>
        </w:rPr>
      </w:r>
      <w:r>
        <w:rPr>
          <w:noProof/>
        </w:rPr>
        <w:fldChar w:fldCharType="separate"/>
      </w:r>
      <w:r>
        <w:rPr>
          <w:noProof/>
        </w:rPr>
        <w:t>18</w:t>
      </w:r>
      <w:r>
        <w:rPr>
          <w:noProof/>
        </w:rPr>
        <w:fldChar w:fldCharType="end"/>
      </w:r>
    </w:p>
    <w:p w14:paraId="18788003" w14:textId="1716EFD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5.3</w:t>
      </w:r>
      <w:r>
        <w:rPr>
          <w:rFonts w:asciiTheme="minorHAnsi" w:hAnsiTheme="minorHAnsi" w:cstheme="minorBidi"/>
          <w:bCs w:val="0"/>
          <w:smallCaps w:val="0"/>
          <w:noProof/>
          <w:color w:val="auto"/>
          <w:sz w:val="22"/>
          <w:szCs w:val="22"/>
        </w:rPr>
        <w:tab/>
      </w:r>
      <w:r w:rsidRPr="00150359">
        <w:rPr>
          <w:noProof/>
        </w:rPr>
        <w:t>Data management</w:t>
      </w:r>
      <w:r>
        <w:rPr>
          <w:noProof/>
        </w:rPr>
        <w:tab/>
      </w:r>
      <w:r>
        <w:rPr>
          <w:noProof/>
        </w:rPr>
        <w:fldChar w:fldCharType="begin"/>
      </w:r>
      <w:r>
        <w:rPr>
          <w:noProof/>
        </w:rPr>
        <w:instrText xml:space="preserve"> PAGEREF _Toc89100649 \h </w:instrText>
      </w:r>
      <w:r>
        <w:rPr>
          <w:noProof/>
        </w:rPr>
      </w:r>
      <w:r>
        <w:rPr>
          <w:noProof/>
        </w:rPr>
        <w:fldChar w:fldCharType="separate"/>
      </w:r>
      <w:r>
        <w:rPr>
          <w:noProof/>
        </w:rPr>
        <w:t>19</w:t>
      </w:r>
      <w:r>
        <w:rPr>
          <w:noProof/>
        </w:rPr>
        <w:fldChar w:fldCharType="end"/>
      </w:r>
    </w:p>
    <w:p w14:paraId="61D3BE2B" w14:textId="5C5F718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5.4</w:t>
      </w:r>
      <w:r>
        <w:rPr>
          <w:rFonts w:asciiTheme="minorHAnsi" w:hAnsiTheme="minorHAnsi" w:cstheme="minorBidi"/>
          <w:bCs w:val="0"/>
          <w:smallCaps w:val="0"/>
          <w:noProof/>
          <w:color w:val="auto"/>
          <w:sz w:val="22"/>
          <w:szCs w:val="22"/>
        </w:rPr>
        <w:tab/>
      </w:r>
      <w:r w:rsidRPr="00150359">
        <w:rPr>
          <w:noProof/>
        </w:rPr>
        <w:t>Source documents and archiving</w:t>
      </w:r>
      <w:r>
        <w:rPr>
          <w:noProof/>
        </w:rPr>
        <w:tab/>
      </w:r>
      <w:r>
        <w:rPr>
          <w:noProof/>
        </w:rPr>
        <w:fldChar w:fldCharType="begin"/>
      </w:r>
      <w:r>
        <w:rPr>
          <w:noProof/>
        </w:rPr>
        <w:instrText xml:space="preserve"> PAGEREF _Toc89100650 \h </w:instrText>
      </w:r>
      <w:r>
        <w:rPr>
          <w:noProof/>
        </w:rPr>
      </w:r>
      <w:r>
        <w:rPr>
          <w:noProof/>
        </w:rPr>
        <w:fldChar w:fldCharType="separate"/>
      </w:r>
      <w:r>
        <w:rPr>
          <w:noProof/>
        </w:rPr>
        <w:t>19</w:t>
      </w:r>
      <w:r>
        <w:rPr>
          <w:noProof/>
        </w:rPr>
        <w:fldChar w:fldCharType="end"/>
      </w:r>
    </w:p>
    <w:p w14:paraId="1333519D" w14:textId="72E7D6F9"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_Toc89100651 \h </w:instrText>
      </w:r>
      <w:r>
        <w:rPr>
          <w:noProof/>
        </w:rPr>
      </w:r>
      <w:r>
        <w:rPr>
          <w:noProof/>
        </w:rPr>
        <w:fldChar w:fldCharType="separate"/>
      </w:r>
      <w:r>
        <w:rPr>
          <w:noProof/>
        </w:rPr>
        <w:t>19</w:t>
      </w:r>
      <w:r>
        <w:rPr>
          <w:noProof/>
        </w:rPr>
        <w:fldChar w:fldCharType="end"/>
      </w:r>
    </w:p>
    <w:p w14:paraId="32CEAD48" w14:textId="26D6A43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6.1</w:t>
      </w:r>
      <w:r>
        <w:rPr>
          <w:rFonts w:asciiTheme="minorHAnsi" w:hAnsiTheme="minorHAnsi" w:cstheme="minorBidi"/>
          <w:bCs w:val="0"/>
          <w:smallCaps w:val="0"/>
          <w:noProof/>
          <w:color w:val="auto"/>
          <w:sz w:val="22"/>
          <w:szCs w:val="22"/>
        </w:rPr>
        <w:tab/>
      </w:r>
      <w:r w:rsidRPr="00150359">
        <w:rPr>
          <w:noProof/>
        </w:rPr>
        <w:t>Sponsor and coordination</w:t>
      </w:r>
      <w:r>
        <w:rPr>
          <w:noProof/>
        </w:rPr>
        <w:tab/>
      </w:r>
      <w:r>
        <w:rPr>
          <w:noProof/>
        </w:rPr>
        <w:fldChar w:fldCharType="begin"/>
      </w:r>
      <w:r>
        <w:rPr>
          <w:noProof/>
        </w:rPr>
        <w:instrText xml:space="preserve"> PAGEREF _Toc89100652 \h </w:instrText>
      </w:r>
      <w:r>
        <w:rPr>
          <w:noProof/>
        </w:rPr>
      </w:r>
      <w:r>
        <w:rPr>
          <w:noProof/>
        </w:rPr>
        <w:fldChar w:fldCharType="separate"/>
      </w:r>
      <w:r>
        <w:rPr>
          <w:noProof/>
        </w:rPr>
        <w:t>19</w:t>
      </w:r>
      <w:r>
        <w:rPr>
          <w:noProof/>
        </w:rPr>
        <w:fldChar w:fldCharType="end"/>
      </w:r>
    </w:p>
    <w:p w14:paraId="3DDA744E" w14:textId="2FB9189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6.2</w:t>
      </w:r>
      <w:r>
        <w:rPr>
          <w:rFonts w:asciiTheme="minorHAnsi" w:hAnsiTheme="minorHAnsi" w:cstheme="minorBidi"/>
          <w:bCs w:val="0"/>
          <w:smallCaps w:val="0"/>
          <w:noProof/>
          <w:color w:val="auto"/>
          <w:sz w:val="22"/>
          <w:szCs w:val="22"/>
        </w:rPr>
        <w:tab/>
      </w:r>
      <w:r w:rsidRPr="00150359">
        <w:rPr>
          <w:noProof/>
        </w:rPr>
        <w:t>Funding</w:t>
      </w:r>
      <w:r>
        <w:rPr>
          <w:noProof/>
        </w:rPr>
        <w:tab/>
      </w:r>
      <w:r>
        <w:rPr>
          <w:noProof/>
        </w:rPr>
        <w:fldChar w:fldCharType="begin"/>
      </w:r>
      <w:r>
        <w:rPr>
          <w:noProof/>
        </w:rPr>
        <w:instrText xml:space="preserve"> PAGEREF _Toc89100653 \h </w:instrText>
      </w:r>
      <w:r>
        <w:rPr>
          <w:noProof/>
        </w:rPr>
      </w:r>
      <w:r>
        <w:rPr>
          <w:noProof/>
        </w:rPr>
        <w:fldChar w:fldCharType="separate"/>
      </w:r>
      <w:r>
        <w:rPr>
          <w:noProof/>
        </w:rPr>
        <w:t>19</w:t>
      </w:r>
      <w:r>
        <w:rPr>
          <w:noProof/>
        </w:rPr>
        <w:fldChar w:fldCharType="end"/>
      </w:r>
    </w:p>
    <w:p w14:paraId="00ACA351" w14:textId="11A6411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6.3</w:t>
      </w:r>
      <w:r>
        <w:rPr>
          <w:rFonts w:asciiTheme="minorHAnsi" w:hAnsiTheme="minorHAnsi" w:cstheme="minorBidi"/>
          <w:bCs w:val="0"/>
          <w:smallCaps w:val="0"/>
          <w:noProof/>
          <w:color w:val="auto"/>
          <w:sz w:val="22"/>
          <w:szCs w:val="22"/>
        </w:rPr>
        <w:tab/>
      </w:r>
      <w:r w:rsidRPr="00150359">
        <w:rPr>
          <w:noProof/>
        </w:rPr>
        <w:t>Indemnity</w:t>
      </w:r>
      <w:r>
        <w:rPr>
          <w:noProof/>
        </w:rPr>
        <w:tab/>
      </w:r>
      <w:r>
        <w:rPr>
          <w:noProof/>
        </w:rPr>
        <w:fldChar w:fldCharType="begin"/>
      </w:r>
      <w:r>
        <w:rPr>
          <w:noProof/>
        </w:rPr>
        <w:instrText xml:space="preserve"> PAGEREF _Toc89100654 \h </w:instrText>
      </w:r>
      <w:r>
        <w:rPr>
          <w:noProof/>
        </w:rPr>
      </w:r>
      <w:r>
        <w:rPr>
          <w:noProof/>
        </w:rPr>
        <w:fldChar w:fldCharType="separate"/>
      </w:r>
      <w:r>
        <w:rPr>
          <w:noProof/>
        </w:rPr>
        <w:t>20</w:t>
      </w:r>
      <w:r>
        <w:rPr>
          <w:noProof/>
        </w:rPr>
        <w:fldChar w:fldCharType="end"/>
      </w:r>
    </w:p>
    <w:p w14:paraId="7A01F8C5" w14:textId="509F676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6.4</w:t>
      </w:r>
      <w:r>
        <w:rPr>
          <w:rFonts w:asciiTheme="minorHAnsi" w:hAnsiTheme="minorHAnsi" w:cstheme="minorBidi"/>
          <w:bCs w:val="0"/>
          <w:smallCaps w:val="0"/>
          <w:noProof/>
          <w:color w:val="auto"/>
          <w:sz w:val="22"/>
          <w:szCs w:val="22"/>
        </w:rPr>
        <w:tab/>
      </w:r>
      <w:r w:rsidRPr="00150359">
        <w:rPr>
          <w:noProof/>
        </w:rPr>
        <w:t>Local Clinical Centres</w:t>
      </w:r>
      <w:r>
        <w:rPr>
          <w:noProof/>
        </w:rPr>
        <w:tab/>
      </w:r>
      <w:r>
        <w:rPr>
          <w:noProof/>
        </w:rPr>
        <w:fldChar w:fldCharType="begin"/>
      </w:r>
      <w:r>
        <w:rPr>
          <w:noProof/>
        </w:rPr>
        <w:instrText xml:space="preserve"> PAGEREF _Toc89100655 \h </w:instrText>
      </w:r>
      <w:r>
        <w:rPr>
          <w:noProof/>
        </w:rPr>
      </w:r>
      <w:r>
        <w:rPr>
          <w:noProof/>
        </w:rPr>
        <w:fldChar w:fldCharType="separate"/>
      </w:r>
      <w:r>
        <w:rPr>
          <w:noProof/>
        </w:rPr>
        <w:t>20</w:t>
      </w:r>
      <w:r>
        <w:rPr>
          <w:noProof/>
        </w:rPr>
        <w:fldChar w:fldCharType="end"/>
      </w:r>
    </w:p>
    <w:p w14:paraId="38B18D10" w14:textId="7AA063B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6.5</w:t>
      </w:r>
      <w:r>
        <w:rPr>
          <w:rFonts w:asciiTheme="minorHAnsi" w:hAnsiTheme="minorHAnsi" w:cstheme="minorBidi"/>
          <w:bCs w:val="0"/>
          <w:smallCaps w:val="0"/>
          <w:noProof/>
          <w:color w:val="auto"/>
          <w:sz w:val="22"/>
          <w:szCs w:val="22"/>
        </w:rPr>
        <w:tab/>
      </w:r>
      <w:r w:rsidRPr="00150359">
        <w:rPr>
          <w:noProof/>
        </w:rPr>
        <w:t>Supply of study treatments</w:t>
      </w:r>
      <w:r>
        <w:rPr>
          <w:noProof/>
        </w:rPr>
        <w:tab/>
      </w:r>
      <w:r>
        <w:rPr>
          <w:noProof/>
        </w:rPr>
        <w:fldChar w:fldCharType="begin"/>
      </w:r>
      <w:r>
        <w:rPr>
          <w:noProof/>
        </w:rPr>
        <w:instrText xml:space="preserve"> PAGEREF _Toc89100656 \h </w:instrText>
      </w:r>
      <w:r>
        <w:rPr>
          <w:noProof/>
        </w:rPr>
      </w:r>
      <w:r>
        <w:rPr>
          <w:noProof/>
        </w:rPr>
        <w:fldChar w:fldCharType="separate"/>
      </w:r>
      <w:r>
        <w:rPr>
          <w:noProof/>
        </w:rPr>
        <w:t>20</w:t>
      </w:r>
      <w:r>
        <w:rPr>
          <w:noProof/>
        </w:rPr>
        <w:fldChar w:fldCharType="end"/>
      </w:r>
    </w:p>
    <w:p w14:paraId="0E7D689F" w14:textId="192AEA7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6.6</w:t>
      </w:r>
      <w:r>
        <w:rPr>
          <w:rFonts w:asciiTheme="minorHAnsi" w:hAnsiTheme="minorHAnsi" w:cstheme="minorBidi"/>
          <w:bCs w:val="0"/>
          <w:smallCaps w:val="0"/>
          <w:noProof/>
          <w:color w:val="auto"/>
          <w:sz w:val="22"/>
          <w:szCs w:val="22"/>
        </w:rPr>
        <w:tab/>
      </w:r>
      <w:r w:rsidRPr="00150359">
        <w:rPr>
          <w:noProof/>
        </w:rPr>
        <w:t>End of trial</w:t>
      </w:r>
      <w:r>
        <w:rPr>
          <w:noProof/>
        </w:rPr>
        <w:tab/>
      </w:r>
      <w:r>
        <w:rPr>
          <w:noProof/>
        </w:rPr>
        <w:fldChar w:fldCharType="begin"/>
      </w:r>
      <w:r>
        <w:rPr>
          <w:noProof/>
        </w:rPr>
        <w:instrText xml:space="preserve"> PAGEREF _Toc89100657 \h </w:instrText>
      </w:r>
      <w:r>
        <w:rPr>
          <w:noProof/>
        </w:rPr>
      </w:r>
      <w:r>
        <w:rPr>
          <w:noProof/>
        </w:rPr>
        <w:fldChar w:fldCharType="separate"/>
      </w:r>
      <w:r>
        <w:rPr>
          <w:noProof/>
        </w:rPr>
        <w:t>20</w:t>
      </w:r>
      <w:r>
        <w:rPr>
          <w:noProof/>
        </w:rPr>
        <w:fldChar w:fldCharType="end"/>
      </w:r>
    </w:p>
    <w:p w14:paraId="7C234C03" w14:textId="1B6567B5"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6.7</w:t>
      </w:r>
      <w:r>
        <w:rPr>
          <w:rFonts w:asciiTheme="minorHAnsi" w:hAnsiTheme="minorHAnsi" w:cstheme="minorBidi"/>
          <w:bCs w:val="0"/>
          <w:smallCaps w:val="0"/>
          <w:noProof/>
          <w:color w:val="auto"/>
          <w:sz w:val="22"/>
          <w:szCs w:val="22"/>
        </w:rPr>
        <w:tab/>
      </w:r>
      <w:r w:rsidRPr="00150359">
        <w:rPr>
          <w:noProof/>
        </w:rPr>
        <w:t>Publications and reports</w:t>
      </w:r>
      <w:r>
        <w:rPr>
          <w:noProof/>
        </w:rPr>
        <w:tab/>
      </w:r>
      <w:r>
        <w:rPr>
          <w:noProof/>
        </w:rPr>
        <w:fldChar w:fldCharType="begin"/>
      </w:r>
      <w:r>
        <w:rPr>
          <w:noProof/>
        </w:rPr>
        <w:instrText xml:space="preserve"> PAGEREF _Toc89100658 \h </w:instrText>
      </w:r>
      <w:r>
        <w:rPr>
          <w:noProof/>
        </w:rPr>
      </w:r>
      <w:r>
        <w:rPr>
          <w:noProof/>
        </w:rPr>
        <w:fldChar w:fldCharType="separate"/>
      </w:r>
      <w:r>
        <w:rPr>
          <w:noProof/>
        </w:rPr>
        <w:t>20</w:t>
      </w:r>
      <w:r>
        <w:rPr>
          <w:noProof/>
        </w:rPr>
        <w:fldChar w:fldCharType="end"/>
      </w:r>
    </w:p>
    <w:p w14:paraId="71280E64" w14:textId="08C71B0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6.8</w:t>
      </w:r>
      <w:r>
        <w:rPr>
          <w:rFonts w:asciiTheme="minorHAnsi" w:hAnsiTheme="minorHAnsi" w:cstheme="minorBidi"/>
          <w:bCs w:val="0"/>
          <w:smallCaps w:val="0"/>
          <w:noProof/>
          <w:color w:val="auto"/>
          <w:sz w:val="22"/>
          <w:szCs w:val="22"/>
        </w:rPr>
        <w:tab/>
      </w:r>
      <w:r w:rsidRPr="00150359">
        <w:rPr>
          <w:noProof/>
        </w:rPr>
        <w:t>Substudies</w:t>
      </w:r>
      <w:r>
        <w:rPr>
          <w:noProof/>
        </w:rPr>
        <w:tab/>
      </w:r>
      <w:r>
        <w:rPr>
          <w:noProof/>
        </w:rPr>
        <w:fldChar w:fldCharType="begin"/>
      </w:r>
      <w:r>
        <w:rPr>
          <w:noProof/>
        </w:rPr>
        <w:instrText xml:space="preserve"> PAGEREF _Toc89100659 \h </w:instrText>
      </w:r>
      <w:r>
        <w:rPr>
          <w:noProof/>
        </w:rPr>
      </w:r>
      <w:r>
        <w:rPr>
          <w:noProof/>
        </w:rPr>
        <w:fldChar w:fldCharType="separate"/>
      </w:r>
      <w:r>
        <w:rPr>
          <w:noProof/>
        </w:rPr>
        <w:t>21</w:t>
      </w:r>
      <w:r>
        <w:rPr>
          <w:noProof/>
        </w:rPr>
        <w:fldChar w:fldCharType="end"/>
      </w:r>
    </w:p>
    <w:p w14:paraId="28BD038C" w14:textId="6CEB021B"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_Toc89100660 \h </w:instrText>
      </w:r>
      <w:r>
        <w:rPr>
          <w:noProof/>
        </w:rPr>
      </w:r>
      <w:r>
        <w:rPr>
          <w:noProof/>
        </w:rPr>
        <w:fldChar w:fldCharType="separate"/>
      </w:r>
      <w:r>
        <w:rPr>
          <w:noProof/>
        </w:rPr>
        <w:t>22</w:t>
      </w:r>
      <w:r>
        <w:rPr>
          <w:noProof/>
        </w:rPr>
        <w:fldChar w:fldCharType="end"/>
      </w:r>
    </w:p>
    <w:p w14:paraId="763DD704" w14:textId="56F804E6"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_Toc89100661 \h </w:instrText>
      </w:r>
      <w:r>
        <w:rPr>
          <w:noProof/>
        </w:rPr>
      </w:r>
      <w:r>
        <w:rPr>
          <w:noProof/>
        </w:rPr>
        <w:fldChar w:fldCharType="separate"/>
      </w:r>
      <w:r>
        <w:rPr>
          <w:noProof/>
        </w:rPr>
        <w:t>24</w:t>
      </w:r>
      <w:r>
        <w:rPr>
          <w:noProof/>
        </w:rPr>
        <w:fldChar w:fldCharType="end"/>
      </w:r>
    </w:p>
    <w:p w14:paraId="3D6EA765" w14:textId="07EABD0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8.1</w:t>
      </w:r>
      <w:r>
        <w:rPr>
          <w:rFonts w:asciiTheme="minorHAnsi" w:hAnsiTheme="minorHAnsi" w:cstheme="minorBidi"/>
          <w:bCs w:val="0"/>
          <w:smallCaps w:val="0"/>
          <w:noProof/>
          <w:color w:val="auto"/>
          <w:sz w:val="22"/>
          <w:szCs w:val="22"/>
        </w:rPr>
        <w:tab/>
      </w:r>
      <w:r w:rsidRPr="00150359">
        <w:rPr>
          <w:noProof/>
        </w:rPr>
        <w:t>Appendix 1: Information about the treatment arms</w:t>
      </w:r>
      <w:r>
        <w:rPr>
          <w:noProof/>
        </w:rPr>
        <w:tab/>
      </w:r>
      <w:r>
        <w:rPr>
          <w:noProof/>
        </w:rPr>
        <w:fldChar w:fldCharType="begin"/>
      </w:r>
      <w:r>
        <w:rPr>
          <w:noProof/>
        </w:rPr>
        <w:instrText xml:space="preserve"> PAGEREF _Toc89100662 \h </w:instrText>
      </w:r>
      <w:r>
        <w:rPr>
          <w:noProof/>
        </w:rPr>
      </w:r>
      <w:r>
        <w:rPr>
          <w:noProof/>
        </w:rPr>
        <w:fldChar w:fldCharType="separate"/>
      </w:r>
      <w:r>
        <w:rPr>
          <w:noProof/>
        </w:rPr>
        <w:t>24</w:t>
      </w:r>
      <w:r>
        <w:rPr>
          <w:noProof/>
        </w:rPr>
        <w:fldChar w:fldCharType="end"/>
      </w:r>
    </w:p>
    <w:p w14:paraId="591899BE" w14:textId="7CDFBBB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8.2</w:t>
      </w:r>
      <w:r>
        <w:rPr>
          <w:rFonts w:asciiTheme="minorHAnsi" w:hAnsiTheme="minorHAnsi" w:cstheme="minorBidi"/>
          <w:bCs w:val="0"/>
          <w:smallCaps w:val="0"/>
          <w:noProof/>
          <w:color w:val="auto"/>
          <w:sz w:val="22"/>
          <w:szCs w:val="22"/>
        </w:rPr>
        <w:tab/>
      </w:r>
      <w:r w:rsidRPr="00150359">
        <w:rPr>
          <w:noProof/>
        </w:rPr>
        <w:t>Appendix 2: Drug specific contraindications and cautions</w:t>
      </w:r>
      <w:r>
        <w:rPr>
          <w:noProof/>
        </w:rPr>
        <w:tab/>
      </w:r>
      <w:r>
        <w:rPr>
          <w:noProof/>
        </w:rPr>
        <w:fldChar w:fldCharType="begin"/>
      </w:r>
      <w:r>
        <w:rPr>
          <w:noProof/>
        </w:rPr>
        <w:instrText xml:space="preserve"> PAGEREF _Toc89100663 \h </w:instrText>
      </w:r>
      <w:r>
        <w:rPr>
          <w:noProof/>
        </w:rPr>
      </w:r>
      <w:r>
        <w:rPr>
          <w:noProof/>
        </w:rPr>
        <w:fldChar w:fldCharType="separate"/>
      </w:r>
      <w:r>
        <w:rPr>
          <w:noProof/>
        </w:rPr>
        <w:t>27</w:t>
      </w:r>
      <w:r>
        <w:rPr>
          <w:noProof/>
        </w:rPr>
        <w:fldChar w:fldCharType="end"/>
      </w:r>
    </w:p>
    <w:p w14:paraId="1FCEF5E0" w14:textId="3B75341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8.3</w:t>
      </w:r>
      <w:r>
        <w:rPr>
          <w:rFonts w:asciiTheme="minorHAnsi" w:hAnsiTheme="minorHAnsi" w:cstheme="minorBidi"/>
          <w:bCs w:val="0"/>
          <w:smallCaps w:val="0"/>
          <w:noProof/>
          <w:color w:val="auto"/>
          <w:sz w:val="22"/>
          <w:szCs w:val="22"/>
        </w:rPr>
        <w:tab/>
      </w:r>
      <w:r w:rsidRPr="00150359">
        <w:rPr>
          <w:noProof/>
        </w:rPr>
        <w:t>Appendix 3: Paediatric dosing information</w:t>
      </w:r>
      <w:r>
        <w:rPr>
          <w:noProof/>
        </w:rPr>
        <w:tab/>
      </w:r>
      <w:r>
        <w:rPr>
          <w:noProof/>
        </w:rPr>
        <w:fldChar w:fldCharType="begin"/>
      </w:r>
      <w:r>
        <w:rPr>
          <w:noProof/>
        </w:rPr>
        <w:instrText xml:space="preserve"> PAGEREF _Toc89100664 \h </w:instrText>
      </w:r>
      <w:r>
        <w:rPr>
          <w:noProof/>
        </w:rPr>
      </w:r>
      <w:r>
        <w:rPr>
          <w:noProof/>
        </w:rPr>
        <w:fldChar w:fldCharType="separate"/>
      </w:r>
      <w:r>
        <w:rPr>
          <w:noProof/>
        </w:rPr>
        <w:t>29</w:t>
      </w:r>
      <w:r>
        <w:rPr>
          <w:noProof/>
        </w:rPr>
        <w:fldChar w:fldCharType="end"/>
      </w:r>
    </w:p>
    <w:p w14:paraId="61BB62C5" w14:textId="0C67613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8.4</w:t>
      </w:r>
      <w:r>
        <w:rPr>
          <w:rFonts w:asciiTheme="minorHAnsi" w:hAnsiTheme="minorHAnsi" w:cstheme="minorBidi"/>
          <w:bCs w:val="0"/>
          <w:smallCaps w:val="0"/>
          <w:noProof/>
          <w:color w:val="auto"/>
          <w:sz w:val="22"/>
          <w:szCs w:val="22"/>
        </w:rPr>
        <w:tab/>
      </w:r>
      <w:r w:rsidRPr="00150359">
        <w:rPr>
          <w:noProof/>
        </w:rPr>
        <w:t>Appendix 4: Use of IMPs in pregnant and breastfeeding women</w:t>
      </w:r>
      <w:r>
        <w:rPr>
          <w:noProof/>
        </w:rPr>
        <w:tab/>
      </w:r>
      <w:r>
        <w:rPr>
          <w:noProof/>
        </w:rPr>
        <w:fldChar w:fldCharType="begin"/>
      </w:r>
      <w:r>
        <w:rPr>
          <w:noProof/>
        </w:rPr>
        <w:instrText xml:space="preserve"> PAGEREF _Toc89100665 \h </w:instrText>
      </w:r>
      <w:r>
        <w:rPr>
          <w:noProof/>
        </w:rPr>
      </w:r>
      <w:r>
        <w:rPr>
          <w:noProof/>
        </w:rPr>
        <w:fldChar w:fldCharType="separate"/>
      </w:r>
      <w:r>
        <w:rPr>
          <w:noProof/>
        </w:rPr>
        <w:t>31</w:t>
      </w:r>
      <w:r>
        <w:rPr>
          <w:noProof/>
        </w:rPr>
        <w:fldChar w:fldCharType="end"/>
      </w:r>
    </w:p>
    <w:p w14:paraId="6CC91BF2" w14:textId="63730A4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8.5</w:t>
      </w:r>
      <w:r>
        <w:rPr>
          <w:rFonts w:asciiTheme="minorHAnsi" w:hAnsiTheme="minorHAnsi" w:cstheme="minorBidi"/>
          <w:bCs w:val="0"/>
          <w:smallCaps w:val="0"/>
          <w:noProof/>
          <w:color w:val="auto"/>
          <w:sz w:val="22"/>
          <w:szCs w:val="22"/>
        </w:rPr>
        <w:tab/>
      </w:r>
      <w:r w:rsidRPr="00150359">
        <w:rPr>
          <w:noProof/>
        </w:rPr>
        <w:t>Appendix 5: Organisational Structure and Responsibilities</w:t>
      </w:r>
      <w:r>
        <w:rPr>
          <w:noProof/>
        </w:rPr>
        <w:tab/>
      </w:r>
      <w:r>
        <w:rPr>
          <w:noProof/>
        </w:rPr>
        <w:fldChar w:fldCharType="begin"/>
      </w:r>
      <w:r>
        <w:rPr>
          <w:noProof/>
        </w:rPr>
        <w:instrText xml:space="preserve"> PAGEREF _Toc89100666 \h </w:instrText>
      </w:r>
      <w:r>
        <w:rPr>
          <w:noProof/>
        </w:rPr>
      </w:r>
      <w:r>
        <w:rPr>
          <w:noProof/>
        </w:rPr>
        <w:fldChar w:fldCharType="separate"/>
      </w:r>
      <w:r>
        <w:rPr>
          <w:noProof/>
        </w:rPr>
        <w:t>33</w:t>
      </w:r>
      <w:r>
        <w:rPr>
          <w:noProof/>
        </w:rPr>
        <w:fldChar w:fldCharType="end"/>
      </w:r>
    </w:p>
    <w:p w14:paraId="7A4200D5" w14:textId="55FC2CBF"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_Toc89100667 \h </w:instrText>
      </w:r>
      <w:r>
        <w:rPr>
          <w:noProof/>
        </w:rPr>
      </w:r>
      <w:r>
        <w:rPr>
          <w:noProof/>
        </w:rPr>
        <w:fldChar w:fldCharType="separate"/>
      </w:r>
      <w:r>
        <w:rPr>
          <w:noProof/>
        </w:rPr>
        <w:t>35</w:t>
      </w:r>
      <w:r>
        <w:rPr>
          <w:noProof/>
        </w:rPr>
        <w:fldChar w:fldCharType="end"/>
      </w:r>
    </w:p>
    <w:p w14:paraId="5126D733" w14:textId="252A72BA"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_Toc89100668 \h </w:instrText>
      </w:r>
      <w:r>
        <w:rPr>
          <w:noProof/>
        </w:rPr>
      </w:r>
      <w:r>
        <w:rPr>
          <w:noProof/>
        </w:rPr>
        <w:fldChar w:fldCharType="separate"/>
      </w:r>
      <w:r>
        <w:rPr>
          <w:noProof/>
        </w:rPr>
        <w:t>38</w:t>
      </w:r>
      <w:r>
        <w:rPr>
          <w:noProof/>
        </w:rPr>
        <w:fldChar w:fldCharType="end"/>
      </w:r>
    </w:p>
    <w:p w14:paraId="44770676" w14:textId="6FF3A8CF"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47" w:name="_Toc215456652"/>
      <w:bookmarkStart w:id="48" w:name="_Ref247359968"/>
      <w:bookmarkStart w:id="49" w:name="_Toc38099236"/>
      <w:bookmarkStart w:id="50" w:name="_Toc44674830"/>
      <w:bookmarkStart w:id="51" w:name="_Toc89100618"/>
      <w:r w:rsidRPr="00633320">
        <w:t>BACKGROUND AND RATIONALE</w:t>
      </w:r>
      <w:bookmarkEnd w:id="47"/>
      <w:bookmarkEnd w:id="48"/>
      <w:bookmarkEnd w:id="49"/>
      <w:bookmarkEnd w:id="50"/>
      <w:bookmarkEnd w:id="51"/>
    </w:p>
    <w:p w14:paraId="4196DE7D" w14:textId="77777777" w:rsidR="00A62D78" w:rsidRPr="00633320" w:rsidRDefault="00A62D78" w:rsidP="001B27CF">
      <w:pPr>
        <w:pStyle w:val="Heading2"/>
        <w:rPr>
          <w:lang w:val="en-GB"/>
        </w:rPr>
      </w:pPr>
      <w:bookmarkStart w:id="52" w:name="_Toc38099237"/>
      <w:bookmarkStart w:id="53" w:name="_Toc44674831"/>
      <w:bookmarkStart w:id="54" w:name="_Toc89100619"/>
      <w:bookmarkStart w:id="55" w:name="_Ref247359498"/>
      <w:r w:rsidRPr="00633320">
        <w:rPr>
          <w:lang w:val="en-GB"/>
        </w:rPr>
        <w:t>S</w:t>
      </w:r>
      <w:r w:rsidR="00295817" w:rsidRPr="00633320">
        <w:rPr>
          <w:lang w:val="en-GB"/>
        </w:rPr>
        <w:t>etting</w:t>
      </w:r>
      <w:bookmarkEnd w:id="52"/>
      <w:bookmarkEnd w:id="53"/>
      <w:bookmarkEnd w:id="54"/>
    </w:p>
    <w:p w14:paraId="53E23B9F" w14:textId="462201AA"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4062D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4062DF" w:rsidRPr="00633320">
          <w:instrText xml:space="preserve"> ADDIN EN.CITE </w:instrText>
        </w:r>
        <w:r w:rsidR="004062D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4062DF" w:rsidRPr="00633320">
          <w:instrText xml:space="preserve"> ADDIN EN.CITE.DATA </w:instrText>
        </w:r>
        <w:r w:rsidR="004062DF" w:rsidRPr="00633320">
          <w:fldChar w:fldCharType="end"/>
        </w:r>
        <w:r w:rsidR="004062DF" w:rsidRPr="00633320">
          <w:fldChar w:fldCharType="separate"/>
        </w:r>
        <w:r w:rsidR="004062DF" w:rsidRPr="00633320">
          <w:rPr>
            <w:noProof/>
            <w:vertAlign w:val="superscript"/>
          </w:rPr>
          <w:t>1</w:t>
        </w:r>
        <w:r w:rsidR="004062D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4062D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4062DF" w:rsidRPr="00633320">
          <w:instrText xml:space="preserve"> ADDIN EN.CITE </w:instrText>
        </w:r>
        <w:r w:rsidR="004062D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4062DF" w:rsidRPr="00633320">
          <w:instrText xml:space="preserve"> ADDIN EN.CITE.DATA </w:instrText>
        </w:r>
        <w:r w:rsidR="004062DF" w:rsidRPr="00633320">
          <w:fldChar w:fldCharType="end"/>
        </w:r>
        <w:r w:rsidR="004062DF" w:rsidRPr="00633320">
          <w:fldChar w:fldCharType="separate"/>
        </w:r>
        <w:r w:rsidR="004062DF" w:rsidRPr="00633320">
          <w:rPr>
            <w:noProof/>
            <w:vertAlign w:val="superscript"/>
          </w:rPr>
          <w:t>2-4</w:t>
        </w:r>
        <w:r w:rsidR="004062D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4062D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4062DF" w:rsidRPr="00633320">
          <w:instrText xml:space="preserve"> ADDIN EN.CITE </w:instrText>
        </w:r>
        <w:r w:rsidR="004062D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4062DF" w:rsidRPr="00633320">
          <w:instrText xml:space="preserve"> ADDIN EN.CITE.DATA </w:instrText>
        </w:r>
        <w:r w:rsidR="004062DF" w:rsidRPr="00633320">
          <w:fldChar w:fldCharType="end"/>
        </w:r>
        <w:r w:rsidR="004062DF" w:rsidRPr="00633320">
          <w:fldChar w:fldCharType="separate"/>
        </w:r>
        <w:r w:rsidR="004062DF" w:rsidRPr="00633320">
          <w:rPr>
            <w:noProof/>
            <w:vertAlign w:val="superscript"/>
          </w:rPr>
          <w:t>2</w:t>
        </w:r>
        <w:r w:rsidR="004062D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4062D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4062DF" w:rsidRPr="00633320">
          <w:instrText xml:space="preserve"> ADDIN EN.CITE </w:instrText>
        </w:r>
        <w:r w:rsidR="004062D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4062DF" w:rsidRPr="00633320">
          <w:instrText xml:space="preserve"> ADDIN EN.CITE.DATA </w:instrText>
        </w:r>
        <w:r w:rsidR="004062DF" w:rsidRPr="00633320">
          <w:fldChar w:fldCharType="end"/>
        </w:r>
        <w:r w:rsidR="004062DF" w:rsidRPr="00633320">
          <w:fldChar w:fldCharType="separate"/>
        </w:r>
        <w:r w:rsidR="004062DF" w:rsidRPr="00633320">
          <w:rPr>
            <w:noProof/>
            <w:vertAlign w:val="superscript"/>
          </w:rPr>
          <w:t>5</w:t>
        </w:r>
        <w:r w:rsidR="004062DF"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1B27CF">
      <w:pPr>
        <w:pStyle w:val="Heading2"/>
        <w:rPr>
          <w:lang w:val="en-GB"/>
        </w:rPr>
      </w:pPr>
      <w:bookmarkStart w:id="56" w:name="_Toc244455447"/>
      <w:bookmarkStart w:id="57" w:name="_Toc244547126"/>
      <w:bookmarkStart w:id="58" w:name="_Toc244455448"/>
      <w:bookmarkStart w:id="59" w:name="_Toc244547127"/>
      <w:bookmarkStart w:id="60" w:name="_Toc38099238"/>
      <w:bookmarkStart w:id="61" w:name="_Toc44674832"/>
      <w:bookmarkStart w:id="62" w:name="_Toc89100620"/>
      <w:bookmarkEnd w:id="55"/>
      <w:bookmarkEnd w:id="56"/>
      <w:bookmarkEnd w:id="57"/>
      <w:bookmarkEnd w:id="58"/>
      <w:bookmarkEnd w:id="59"/>
      <w:r w:rsidRPr="00633320">
        <w:rPr>
          <w:lang w:val="en-GB"/>
        </w:rPr>
        <w:t>Treatment Options</w:t>
      </w:r>
      <w:bookmarkEnd w:id="60"/>
      <w:bookmarkEnd w:id="61"/>
      <w:bookmarkEnd w:id="62"/>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6107E0">
      <w:pPr>
        <w:pStyle w:val="Heading2"/>
      </w:pPr>
      <w:bookmarkStart w:id="63" w:name="_Ref54595813"/>
      <w:bookmarkStart w:id="64" w:name="_Toc89100621"/>
      <w:r w:rsidRPr="00633320">
        <w:t>Modifications to the number of treatment arms</w:t>
      </w:r>
      <w:bookmarkEnd w:id="63"/>
      <w:bookmarkEnd w:id="64"/>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1B27CF">
      <w:pPr>
        <w:pStyle w:val="Heading2"/>
        <w:rPr>
          <w:lang w:val="en-GB"/>
        </w:rPr>
      </w:pPr>
      <w:bookmarkStart w:id="65" w:name="_Toc37107286"/>
      <w:bookmarkStart w:id="66" w:name="_Toc38099241"/>
      <w:bookmarkStart w:id="67" w:name="_Toc44674835"/>
      <w:bookmarkStart w:id="68" w:name="_Toc89100622"/>
      <w:r w:rsidRPr="00633320">
        <w:rPr>
          <w:lang w:val="en-GB"/>
        </w:rPr>
        <w:t>Design Considerations</w:t>
      </w:r>
      <w:bookmarkEnd w:id="65"/>
      <w:bookmarkEnd w:id="66"/>
      <w:bookmarkEnd w:id="67"/>
      <w:bookmarkEnd w:id="68"/>
    </w:p>
    <w:p w14:paraId="25897AB7" w14:textId="081B7D60" w:rsidR="00EE71E4" w:rsidRPr="00633320" w:rsidRDefault="0093287A" w:rsidP="00F123A0">
      <w:bookmarkStart w:id="69" w:name="_Toc34778065"/>
      <w:bookmarkStart w:id="70" w:name="_Toc34778120"/>
      <w:bookmarkStart w:id="71" w:name="_Toc34778269"/>
      <w:bookmarkEnd w:id="69"/>
      <w:bookmarkEnd w:id="70"/>
      <w:bookmarkEnd w:id="71"/>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5DC2336D"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4062D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062DF">
          <w:instrText xml:space="preserve"> ADDIN EN.CITE </w:instrText>
        </w:r>
        <w:r w:rsidR="004062D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062DF">
          <w:instrText xml:space="preserve"> ADDIN EN.CITE.DATA </w:instrText>
        </w:r>
        <w:r w:rsidR="004062DF">
          <w:fldChar w:fldCharType="end"/>
        </w:r>
        <w:r w:rsidR="004062DF" w:rsidRPr="00633320">
          <w:fldChar w:fldCharType="separate"/>
        </w:r>
        <w:r w:rsidR="004062DF" w:rsidRPr="0082193C">
          <w:rPr>
            <w:noProof/>
            <w:vertAlign w:val="superscript"/>
          </w:rPr>
          <w:t>6</w:t>
        </w:r>
        <w:r w:rsidR="004062D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4062D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4062DF">
          <w:instrText xml:space="preserve"> ADDIN EN.CITE </w:instrText>
        </w:r>
        <w:r w:rsidR="004062D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4062DF">
          <w:instrText xml:space="preserve"> ADDIN EN.CITE.DATA </w:instrText>
        </w:r>
        <w:r w:rsidR="004062DF">
          <w:fldChar w:fldCharType="end"/>
        </w:r>
        <w:r w:rsidR="004062DF">
          <w:fldChar w:fldCharType="separate"/>
        </w:r>
        <w:r w:rsidR="004062DF" w:rsidRPr="00853E7C">
          <w:rPr>
            <w:noProof/>
            <w:vertAlign w:val="superscript"/>
          </w:rPr>
          <w:t>7</w:t>
        </w:r>
        <w:r w:rsidR="004062DF">
          <w:fldChar w:fldCharType="end"/>
        </w:r>
      </w:hyperlink>
    </w:p>
    <w:p w14:paraId="0AA186B2" w14:textId="77777777" w:rsidR="002E270A" w:rsidRPr="00633320" w:rsidRDefault="00CB4BE7" w:rsidP="001B27CF">
      <w:pPr>
        <w:pStyle w:val="Heading2"/>
        <w:rPr>
          <w:lang w:val="en-GB"/>
        </w:rPr>
      </w:pPr>
      <w:bookmarkStart w:id="72" w:name="_Toc44674836"/>
      <w:bookmarkStart w:id="73" w:name="_Toc89100623"/>
      <w:r w:rsidRPr="00633320">
        <w:rPr>
          <w:lang w:val="en-GB"/>
        </w:rPr>
        <w:t>Potential for effective treatments to become available</w:t>
      </w:r>
      <w:bookmarkEnd w:id="72"/>
      <w:bookmarkEnd w:id="73"/>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74" w:name="_Toc89100624"/>
      <w:r w:rsidRPr="00633320">
        <w:rPr>
          <w:lang w:val="en-GB"/>
        </w:rPr>
        <w:t>Early phase assessments</w:t>
      </w:r>
      <w:bookmarkEnd w:id="74"/>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75" w:name="_Toc34778068"/>
      <w:bookmarkStart w:id="76" w:name="_Toc34778123"/>
      <w:bookmarkStart w:id="77" w:name="_Toc34778272"/>
      <w:bookmarkStart w:id="78" w:name="_Toc34778326"/>
      <w:bookmarkStart w:id="79" w:name="_Toc34778379"/>
      <w:bookmarkStart w:id="80" w:name="_Toc34778459"/>
      <w:bookmarkStart w:id="81" w:name="_Toc34778514"/>
      <w:bookmarkStart w:id="82" w:name="_Toc34778570"/>
      <w:bookmarkStart w:id="83" w:name="_Toc34780048"/>
      <w:bookmarkStart w:id="84" w:name="_Toc34780312"/>
      <w:bookmarkStart w:id="85" w:name="_Toc34780442"/>
      <w:bookmarkStart w:id="86" w:name="_Toc244547132"/>
      <w:bookmarkStart w:id="87" w:name="_Toc38099242"/>
      <w:bookmarkStart w:id="88" w:name="_Toc44674837"/>
      <w:bookmarkStart w:id="89" w:name="_Toc89100625"/>
      <w:bookmarkEnd w:id="75"/>
      <w:bookmarkEnd w:id="76"/>
      <w:bookmarkEnd w:id="77"/>
      <w:bookmarkEnd w:id="78"/>
      <w:bookmarkEnd w:id="79"/>
      <w:bookmarkEnd w:id="80"/>
      <w:bookmarkEnd w:id="81"/>
      <w:bookmarkEnd w:id="82"/>
      <w:bookmarkEnd w:id="83"/>
      <w:bookmarkEnd w:id="84"/>
      <w:bookmarkEnd w:id="85"/>
      <w:bookmarkEnd w:id="86"/>
      <w:r w:rsidRPr="00633320">
        <w:t>Design</w:t>
      </w:r>
      <w:r w:rsidR="000F5D4C" w:rsidRPr="00633320">
        <w:t xml:space="preserve"> and Procedures</w:t>
      </w:r>
      <w:bookmarkEnd w:id="87"/>
      <w:bookmarkEnd w:id="88"/>
      <w:bookmarkEnd w:id="89"/>
    </w:p>
    <w:p w14:paraId="3F124A71" w14:textId="77777777" w:rsidR="00610FE8" w:rsidRPr="00633320" w:rsidRDefault="00347F62" w:rsidP="001B27CF">
      <w:pPr>
        <w:pStyle w:val="Heading2"/>
        <w:rPr>
          <w:lang w:val="en-GB"/>
        </w:rPr>
      </w:pPr>
      <w:bookmarkStart w:id="90" w:name="_Toc514947203"/>
      <w:bookmarkStart w:id="91" w:name="_Toc515001175"/>
      <w:bookmarkStart w:id="92" w:name="_Toc34303382"/>
      <w:bookmarkStart w:id="93" w:name="_Toc38099243"/>
      <w:bookmarkStart w:id="94" w:name="_Toc44674838"/>
      <w:bookmarkStart w:id="95" w:name="_Toc89100626"/>
      <w:bookmarkEnd w:id="90"/>
      <w:bookmarkEnd w:id="91"/>
      <w:bookmarkEnd w:id="92"/>
      <w:r w:rsidRPr="00633320">
        <w:rPr>
          <w:lang w:val="en-GB"/>
        </w:rPr>
        <w:t>Eligibility</w:t>
      </w:r>
      <w:bookmarkEnd w:id="93"/>
      <w:bookmarkEnd w:id="94"/>
      <w:bookmarkEnd w:id="95"/>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b/>
          <w:i/>
        </w:rPr>
      </w:pPr>
      <w:r w:rsidRPr="003B5DC6">
        <w:rPr>
          <w:b/>
          <w:i/>
        </w:rPr>
        <w:t>or</w:t>
      </w:r>
    </w:p>
    <w:p w14:paraId="44DCD12F" w14:textId="77777777" w:rsidR="003B5DC6" w:rsidRDefault="003B5DC6" w:rsidP="001B27CF">
      <w:pPr>
        <w:ind w:left="720"/>
      </w:pPr>
    </w:p>
    <w:p w14:paraId="7311BE96" w14:textId="79A0F420" w:rsidR="001B27CF" w:rsidRPr="00633320" w:rsidRDefault="003B5DC6" w:rsidP="001B27CF">
      <w:pPr>
        <w:ind w:left="720"/>
      </w:pPr>
      <w:r w:rsidRPr="003B5DC6">
        <w:rPr>
          <w:b/>
        </w:rPr>
        <w:t>b)</w:t>
      </w:r>
      <w:r>
        <w:t xml:space="preserve"> </w:t>
      </w:r>
      <w:r w:rsidR="001B27CF" w:rsidRPr="00633320">
        <w:t>A small number of children (age</w:t>
      </w:r>
      <w:r w:rsidR="002D6D91" w:rsidRPr="00633320">
        <w:t>d</w:t>
      </w:r>
      <w:r w:rsidR="001B27CF" w:rsidRPr="00633320">
        <w:t xml:space="preserve"> &lt;18 years) present with atypical features, including a hyperinflammatory state and evidence of single or multi-organ dysfunction (called Paediatric Multisystem Inflammatory Syndrome temporally associated with COVID-19 </w:t>
      </w:r>
      <w:r w:rsidR="002D6D91" w:rsidRPr="00633320">
        <w:t>[</w:t>
      </w:r>
      <w:r w:rsidR="001B27CF" w:rsidRPr="00633320">
        <w:t>PIMS-TS</w:t>
      </w:r>
      <w:r w:rsidR="002D6D91" w:rsidRPr="00633320">
        <w:t>]</w:t>
      </w:r>
      <w:r w:rsidR="001B27CF" w:rsidRPr="00633320">
        <w:t xml:space="preserve">). </w:t>
      </w:r>
      <w:r>
        <w:t>Children with PIMS-TS are eligible whether or not they have significant lung involvement</w:t>
      </w:r>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550BE572" w:rsidR="004464F5" w:rsidRDefault="004464F5" w:rsidP="00F123A0">
      <w:pPr>
        <w:pStyle w:val="ListParagraph"/>
        <w:numPr>
          <w:ilvl w:val="0"/>
          <w:numId w:val="4"/>
        </w:numPr>
        <w:rPr>
          <w:b/>
        </w:rPr>
      </w:pPr>
      <w:del w:id="96" w:author="Richard Haynes" w:date="2021-11-29T14:01:00Z">
        <w:r w:rsidDel="0038151E">
          <w:rPr>
            <w:b/>
          </w:rPr>
          <w:delText>Laboratory c</w:delText>
        </w:r>
      </w:del>
      <w:ins w:id="97" w:author="Richard Haynes" w:date="2021-11-29T14:01:00Z">
        <w:r w:rsidR="0038151E">
          <w:rPr>
            <w:b/>
          </w:rPr>
          <w:t>C</w:t>
        </w:r>
      </w:ins>
      <w:r>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1236962A" w:rsidR="007D0C06" w:rsidRPr="00633320" w:rsidRDefault="004464F5" w:rsidP="00F123A0">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086BDC22"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854B9C">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98" w:name="_Toc37107289"/>
      <w:bookmarkStart w:id="99" w:name="_Toc38099244"/>
      <w:bookmarkStart w:id="100" w:name="_Toc44674839"/>
      <w:bookmarkStart w:id="101" w:name="_Toc89100627"/>
      <w:r w:rsidRPr="00633320">
        <w:rPr>
          <w:lang w:val="en-GB"/>
        </w:rPr>
        <w:t>Consent</w:t>
      </w:r>
      <w:bookmarkEnd w:id="98"/>
      <w:bookmarkEnd w:id="99"/>
      <w:bookmarkEnd w:id="100"/>
      <w:bookmarkEnd w:id="101"/>
    </w:p>
    <w:p w14:paraId="28A194A6" w14:textId="668D3C88"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4062D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062DF">
          <w:instrText xml:space="preserve"> ADDIN EN.CITE </w:instrText>
        </w:r>
        <w:r w:rsidR="004062D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4062DF">
          <w:instrText xml:space="preserve"> ADDIN EN.CITE.DATA </w:instrText>
        </w:r>
        <w:r w:rsidR="004062DF">
          <w:fldChar w:fldCharType="end"/>
        </w:r>
        <w:r w:rsidR="004062DF" w:rsidRPr="00633320">
          <w:fldChar w:fldCharType="separate"/>
        </w:r>
        <w:r w:rsidR="004062DF" w:rsidRPr="0082193C">
          <w:rPr>
            <w:noProof/>
            <w:vertAlign w:val="superscript"/>
          </w:rPr>
          <w:t>6</w:t>
        </w:r>
        <w:r w:rsidR="004062DF"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102" w:name="_Toc34778072"/>
      <w:bookmarkStart w:id="103" w:name="_Toc34778127"/>
      <w:bookmarkStart w:id="104" w:name="_Toc34778276"/>
      <w:bookmarkStart w:id="105" w:name="_Toc34778330"/>
      <w:bookmarkStart w:id="106" w:name="_Toc34778383"/>
      <w:bookmarkStart w:id="107" w:name="_Toc34778463"/>
      <w:bookmarkStart w:id="108" w:name="_Toc34778518"/>
      <w:bookmarkStart w:id="109" w:name="_Toc34778574"/>
      <w:bookmarkStart w:id="110" w:name="_Toc34780052"/>
      <w:bookmarkStart w:id="111" w:name="_Toc34780316"/>
      <w:bookmarkStart w:id="112" w:name="_Toc34780446"/>
      <w:bookmarkStart w:id="113" w:name="_Toc37107290"/>
      <w:bookmarkStart w:id="114" w:name="_Toc38099245"/>
      <w:bookmarkStart w:id="115" w:name="_Toc44674840"/>
      <w:bookmarkStart w:id="116" w:name="_Toc89100628"/>
      <w:bookmarkEnd w:id="102"/>
      <w:bookmarkEnd w:id="103"/>
      <w:bookmarkEnd w:id="104"/>
      <w:bookmarkEnd w:id="105"/>
      <w:bookmarkEnd w:id="106"/>
      <w:bookmarkEnd w:id="107"/>
      <w:bookmarkEnd w:id="108"/>
      <w:bookmarkEnd w:id="109"/>
      <w:bookmarkEnd w:id="110"/>
      <w:bookmarkEnd w:id="111"/>
      <w:bookmarkEnd w:id="112"/>
      <w:r w:rsidRPr="00633320">
        <w:rPr>
          <w:lang w:val="en-GB"/>
        </w:rPr>
        <w:t>B</w:t>
      </w:r>
      <w:r w:rsidR="00EB3117" w:rsidRPr="00633320">
        <w:rPr>
          <w:lang w:val="en-GB"/>
        </w:rPr>
        <w:t>aseline information</w:t>
      </w:r>
      <w:bookmarkEnd w:id="113"/>
      <w:bookmarkEnd w:id="114"/>
      <w:bookmarkEnd w:id="115"/>
      <w:bookmarkEnd w:id="116"/>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31E81DAE" w:rsidR="00DC2416" w:rsidRPr="00633320" w:rsidRDefault="00DC2416" w:rsidP="00E105FD">
      <w:pPr>
        <w:pStyle w:val="ListParagraph"/>
        <w:numPr>
          <w:ilvl w:val="0"/>
          <w:numId w:val="15"/>
        </w:numPr>
      </w:pPr>
      <w:r w:rsidRPr="00633320">
        <w:t xml:space="preserve">SARS-CoV-2 PCR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30C77920"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remdesivir, </w:t>
      </w:r>
      <w:r w:rsidR="00D0631B">
        <w:t>oseltamivir and other neuraminidase inhibitors</w:t>
      </w:r>
      <w:r w:rsidRPr="00633320">
        <w:t>)</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4393282E" w:rsidR="007341EA" w:rsidRPr="00633320" w:rsidRDefault="00D0631B" w:rsidP="001B27CF">
      <w:pPr>
        <w:pStyle w:val="Heading2"/>
        <w:rPr>
          <w:lang w:val="en-GB"/>
        </w:rPr>
      </w:pPr>
      <w:bookmarkStart w:id="117" w:name="_Toc34778074"/>
      <w:bookmarkStart w:id="118" w:name="_Toc34778129"/>
      <w:bookmarkStart w:id="119" w:name="_Toc34778278"/>
      <w:bookmarkStart w:id="120" w:name="_Toc34778332"/>
      <w:bookmarkStart w:id="121" w:name="_Toc34778385"/>
      <w:bookmarkStart w:id="122" w:name="_Toc34778465"/>
      <w:bookmarkStart w:id="123" w:name="_Toc34778520"/>
      <w:bookmarkStart w:id="124" w:name="_Toc34778576"/>
      <w:bookmarkStart w:id="125" w:name="_Toc34780054"/>
      <w:bookmarkStart w:id="126" w:name="_Toc34780318"/>
      <w:bookmarkStart w:id="127" w:name="_Toc34780448"/>
      <w:bookmarkStart w:id="128" w:name="_Toc34778076"/>
      <w:bookmarkStart w:id="129" w:name="_Toc34778131"/>
      <w:bookmarkStart w:id="130" w:name="_Toc34778280"/>
      <w:bookmarkStart w:id="131" w:name="_Toc34778334"/>
      <w:bookmarkStart w:id="132" w:name="_Toc34778387"/>
      <w:bookmarkStart w:id="133" w:name="_Toc34778467"/>
      <w:bookmarkStart w:id="134" w:name="_Toc34778522"/>
      <w:bookmarkStart w:id="135" w:name="_Toc34778578"/>
      <w:bookmarkStart w:id="136" w:name="_Toc34780056"/>
      <w:bookmarkStart w:id="137" w:name="_Toc34780320"/>
      <w:bookmarkStart w:id="138" w:name="_Toc34780450"/>
      <w:bookmarkStart w:id="139" w:name="_Toc37770909"/>
      <w:bookmarkStart w:id="140" w:name="_Toc37771565"/>
      <w:bookmarkStart w:id="141" w:name="_Toc38099246"/>
      <w:bookmarkStart w:id="142" w:name="_Toc44674841"/>
      <w:bookmarkStart w:id="143" w:name="_Ref54422467"/>
      <w:bookmarkStart w:id="144" w:name="_Toc891006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t>Randomised allocation of treatment for COVID-19</w:t>
      </w:r>
      <w:bookmarkEnd w:id="141"/>
      <w:bookmarkEnd w:id="142"/>
      <w:bookmarkEnd w:id="143"/>
      <w:bookmarkEnd w:id="144"/>
    </w:p>
    <w:p w14:paraId="4609A5B3" w14:textId="14F69744"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laboratory confirmed SARS-CoV-2 infection </w:t>
      </w:r>
      <w:r w:rsidR="007D0C06" w:rsidRPr="00633320">
        <w:t xml:space="preserve">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Study treatments do not need to be continued after discharge from hospital</w:t>
      </w:r>
      <w:r w:rsidR="005026EF" w:rsidRPr="005026EF">
        <w:t xml:space="preserve"> </w:t>
      </w:r>
      <w:r w:rsidR="005026EF">
        <w:t>unless otherwise specified</w:t>
      </w:r>
      <w:r w:rsidR="005026EF" w:rsidRPr="00633320">
        <w:t>.</w:t>
      </w:r>
    </w:p>
    <w:p w14:paraId="7B269925" w14:textId="77777777" w:rsidR="00720B07" w:rsidRPr="00633320" w:rsidRDefault="00720B07" w:rsidP="00F123A0"/>
    <w:p w14:paraId="240CEBB1" w14:textId="640107DC" w:rsidR="00626D85" w:rsidRPr="00633320" w:rsidDel="0038151E" w:rsidRDefault="005026EF" w:rsidP="00934173">
      <w:pPr>
        <w:pStyle w:val="Heading3"/>
        <w:rPr>
          <w:del w:id="145" w:author="Richard Haynes" w:date="2021-11-29T14:01:00Z"/>
          <w:lang w:val="en-GB"/>
        </w:rPr>
      </w:pPr>
      <w:bookmarkStart w:id="146" w:name="_Toc40166725"/>
      <w:bookmarkStart w:id="147" w:name="_Toc40209059"/>
      <w:bookmarkStart w:id="148" w:name="_Toc40209117"/>
      <w:bookmarkStart w:id="149" w:name="_Toc40209175"/>
      <w:bookmarkStart w:id="150" w:name="_Toc40209233"/>
      <w:bookmarkStart w:id="151" w:name="_Toc40252655"/>
      <w:bookmarkEnd w:id="146"/>
      <w:bookmarkEnd w:id="147"/>
      <w:bookmarkEnd w:id="148"/>
      <w:bookmarkEnd w:id="149"/>
      <w:bookmarkEnd w:id="150"/>
      <w:bookmarkEnd w:id="151"/>
      <w:del w:id="152" w:author="Richard Haynes" w:date="2021-11-29T14:01:00Z">
        <w:r w:rsidDel="0038151E">
          <w:rPr>
            <w:lang w:val="en-GB"/>
          </w:rPr>
          <w:delText>R</w:delText>
        </w:r>
        <w:r w:rsidR="00626D85" w:rsidRPr="00633320" w:rsidDel="0038151E">
          <w:rPr>
            <w:lang w:val="en-GB"/>
          </w:rPr>
          <w:delText>andomisation part D</w:delText>
        </w:r>
        <w:r w:rsidR="00934173" w:rsidDel="0038151E">
          <w:rPr>
            <w:lang w:val="en-GB"/>
          </w:rPr>
          <w:delText xml:space="preserve"> </w:delText>
        </w:r>
        <w:r w:rsidR="000C2441" w:rsidDel="0038151E">
          <w:rPr>
            <w:lang w:val="en-GB"/>
          </w:rPr>
          <w:delText>(</w:delText>
        </w:r>
        <w:r w:rsidR="000C2441" w:rsidRPr="00934173" w:rsidDel="0038151E">
          <w:rPr>
            <w:lang w:val="en-GB"/>
          </w:rPr>
          <w:delText xml:space="preserve">UK </w:delText>
        </w:r>
        <w:r w:rsidR="000C2441" w:rsidDel="0038151E">
          <w:rPr>
            <w:lang w:val="en-GB"/>
          </w:rPr>
          <w:delText xml:space="preserve">and India </w:delText>
        </w:r>
        <w:r w:rsidR="000C2441" w:rsidRPr="00934173" w:rsidDel="0038151E">
          <w:rPr>
            <w:lang w:val="en-GB"/>
          </w:rPr>
          <w:delText>only</w:delText>
        </w:r>
        <w:r w:rsidR="000C2441" w:rsidDel="0038151E">
          <w:rPr>
            <w:lang w:val="en-GB"/>
          </w:rPr>
          <w:delText>)</w:delText>
        </w:r>
      </w:del>
    </w:p>
    <w:p w14:paraId="1EBAAA50" w14:textId="22E715CF" w:rsidR="00626D85" w:rsidRPr="00633320" w:rsidDel="0038151E" w:rsidRDefault="00626D85" w:rsidP="00626D85">
      <w:pPr>
        <w:autoSpaceDE/>
        <w:autoSpaceDN/>
        <w:adjustRightInd/>
        <w:contextualSpacing w:val="0"/>
        <w:jc w:val="left"/>
        <w:rPr>
          <w:del w:id="153" w:author="Richard Haynes" w:date="2021-11-29T14:01:00Z"/>
        </w:rPr>
      </w:pPr>
      <w:del w:id="154" w:author="Richard Haynes" w:date="2021-11-29T14:01:00Z">
        <w:r w:rsidRPr="00633320" w:rsidDel="0038151E">
          <w:delText xml:space="preserve">Eligible patients </w:delText>
        </w:r>
        <w:r w:rsidR="005026EF" w:rsidDel="0038151E">
          <w:delText xml:space="preserve">(adults ≥18 years old and, in UK only, children ≥2 years old with COVID-19 pneumonia, withouth influenza) </w:delText>
        </w:r>
        <w:r w:rsidRPr="00633320" w:rsidDel="0038151E">
          <w:delText xml:space="preserve">may be randomised </w:delText>
        </w:r>
        <w:r w:rsidR="005026EF" w:rsidDel="0038151E">
          <w:delText xml:space="preserve">in a ratio of 1:1 </w:delText>
        </w:r>
        <w:r w:rsidRPr="00633320" w:rsidDel="0038151E">
          <w:delText>to one of the arms listed below.</w:delText>
        </w:r>
      </w:del>
    </w:p>
    <w:p w14:paraId="7A247DB3" w14:textId="163C752D" w:rsidR="00626D85" w:rsidRPr="00633320" w:rsidDel="0038151E" w:rsidRDefault="00626D85" w:rsidP="00626D85">
      <w:pPr>
        <w:autoSpaceDE/>
        <w:autoSpaceDN/>
        <w:adjustRightInd/>
        <w:contextualSpacing w:val="0"/>
        <w:jc w:val="left"/>
        <w:rPr>
          <w:del w:id="155" w:author="Richard Haynes" w:date="2021-11-29T14:01:00Z"/>
        </w:rPr>
      </w:pPr>
    </w:p>
    <w:p w14:paraId="64F73688" w14:textId="39707C94" w:rsidR="00626D85" w:rsidRPr="00633320" w:rsidDel="0038151E" w:rsidRDefault="00626D85" w:rsidP="00626D85">
      <w:pPr>
        <w:pStyle w:val="ListParagraph"/>
        <w:numPr>
          <w:ilvl w:val="0"/>
          <w:numId w:val="17"/>
        </w:numPr>
        <w:autoSpaceDE/>
        <w:autoSpaceDN/>
        <w:adjustRightInd/>
        <w:contextualSpacing w:val="0"/>
        <w:jc w:val="left"/>
        <w:rPr>
          <w:del w:id="156" w:author="Richard Haynes" w:date="2021-11-29T14:01:00Z"/>
          <w:rFonts w:eastAsia="Calibri"/>
        </w:rPr>
      </w:pPr>
      <w:del w:id="157" w:author="Richard Haynes" w:date="2021-11-29T14:01:00Z">
        <w:r w:rsidRPr="00633320" w:rsidDel="0038151E">
          <w:rPr>
            <w:b/>
          </w:rPr>
          <w:delText>No additional treatment</w:delText>
        </w:r>
      </w:del>
    </w:p>
    <w:p w14:paraId="7AF3FF01" w14:textId="2B681E65" w:rsidR="00626D85" w:rsidRPr="00633320" w:rsidDel="0038151E" w:rsidRDefault="00626D85" w:rsidP="00626D85">
      <w:pPr>
        <w:pStyle w:val="ListParagraph"/>
        <w:autoSpaceDE/>
        <w:autoSpaceDN/>
        <w:adjustRightInd/>
        <w:ind w:left="360"/>
        <w:contextualSpacing w:val="0"/>
        <w:jc w:val="left"/>
        <w:rPr>
          <w:del w:id="158" w:author="Richard Haynes" w:date="2021-11-29T14:01:00Z"/>
          <w:rFonts w:eastAsia="Calibri"/>
        </w:rPr>
      </w:pPr>
    </w:p>
    <w:p w14:paraId="6F90E8CB" w14:textId="77A3344F" w:rsidR="00626D85" w:rsidRPr="00633320" w:rsidDel="0038151E" w:rsidRDefault="00626D85" w:rsidP="00626D85">
      <w:pPr>
        <w:pStyle w:val="NormalWeb"/>
        <w:numPr>
          <w:ilvl w:val="0"/>
          <w:numId w:val="17"/>
        </w:numPr>
        <w:spacing w:before="0" w:beforeAutospacing="0" w:after="0" w:afterAutospacing="0"/>
        <w:ind w:left="357" w:hanging="357"/>
        <w:rPr>
          <w:del w:id="159" w:author="Richard Haynes" w:date="2021-11-29T14:01:00Z"/>
        </w:rPr>
      </w:pPr>
      <w:del w:id="160" w:author="Richard Haynes" w:date="2021-11-29T14:01:00Z">
        <w:r w:rsidRPr="00633320" w:rsidDel="0038151E">
          <w:rPr>
            <w:b/>
          </w:rPr>
          <w:delText>Baricitinib 4 mg once daily</w:delText>
        </w:r>
        <w:r w:rsidRPr="00633320" w:rsidDel="0038151E">
          <w:delText xml:space="preserve"> by mouth or nasogastric tube for 10 days in total.</w:delText>
        </w:r>
      </w:del>
      <w:moveFromRangeStart w:id="161" w:author="Richard Haynes" w:date="2021-11-29T14:06:00Z" w:name="move89087192"/>
      <w:moveFrom w:id="162" w:author="Richard Haynes" w:date="2021-11-29T14:06:00Z">
        <w:r w:rsidR="005A7474" w:rsidDel="0038151E">
          <w:rPr>
            <w:rStyle w:val="FootnoteReference"/>
          </w:rPr>
          <w:footnoteReference w:id="8"/>
        </w:r>
      </w:moveFrom>
      <w:moveFromRangeEnd w:id="161"/>
    </w:p>
    <w:p w14:paraId="4986A793" w14:textId="11D90928" w:rsidR="00474DD8" w:rsidRPr="00633320" w:rsidDel="0038151E" w:rsidRDefault="00474DD8" w:rsidP="00474DD8">
      <w:pPr>
        <w:pStyle w:val="NormalWeb"/>
        <w:spacing w:before="0" w:beforeAutospacing="0" w:after="0" w:afterAutospacing="0"/>
        <w:ind w:left="357"/>
        <w:rPr>
          <w:del w:id="165" w:author="Richard Haynes" w:date="2021-11-29T14:01:00Z"/>
        </w:rPr>
      </w:pPr>
    </w:p>
    <w:p w14:paraId="0DF82BF9" w14:textId="2BA1ACCD" w:rsidR="009122D3" w:rsidRPr="00633320" w:rsidDel="0038151E" w:rsidRDefault="003038F1" w:rsidP="00F123A0">
      <w:pPr>
        <w:rPr>
          <w:del w:id="166" w:author="Richard Haynes" w:date="2021-11-29T14:01:00Z"/>
        </w:rPr>
      </w:pPr>
      <w:del w:id="167" w:author="Richard Haynes" w:date="2021-11-29T14:01:00Z">
        <w:r w:rsidRPr="00633320" w:rsidDel="0038151E">
          <w:delText xml:space="preserve">The randomisation program will allocate patients in a ratio of 1:1 between the arms being evaluated in part D of the main randomisation. </w:delText>
        </w:r>
      </w:del>
    </w:p>
    <w:p w14:paraId="730D4E2A" w14:textId="2CD9539B" w:rsidR="00913157" w:rsidRPr="00633320" w:rsidRDefault="005026EF" w:rsidP="00913157">
      <w:pPr>
        <w:pStyle w:val="Heading3"/>
        <w:rPr>
          <w:lang w:val="en-GB"/>
        </w:rPr>
      </w:pPr>
      <w:r>
        <w:rPr>
          <w:lang w:val="en-GB"/>
        </w:rPr>
        <w:t>R</w:t>
      </w:r>
      <w:r w:rsidR="00913157" w:rsidRPr="00633320">
        <w:rPr>
          <w:lang w:val="en-GB"/>
        </w:rPr>
        <w:t>andomisation part E</w:t>
      </w:r>
      <w:del w:id="168" w:author="Richard Haynes" w:date="2021-11-29T14:01:00Z">
        <w:r w:rsidR="00913157" w:rsidRPr="00633320" w:rsidDel="0038151E">
          <w:rPr>
            <w:lang w:val="en-GB"/>
          </w:rPr>
          <w:delText xml:space="preserve"> </w:delText>
        </w:r>
        <w:r w:rsidDel="0038151E">
          <w:rPr>
            <w:lang w:val="en-GB"/>
          </w:rPr>
          <w:delText>(other than UK and India)</w:delText>
        </w:r>
        <w:r w:rsidR="00913157" w:rsidRPr="00633320" w:rsidDel="0038151E">
          <w:rPr>
            <w:lang w:val="en-GB"/>
          </w:rPr>
          <w:delText xml:space="preserve"> </w:delText>
        </w:r>
      </w:del>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ins w:id="169" w:author="Leon Peto [2]" w:date="2021-11-29T17:05:00Z">
        <w:r w:rsidR="00D50026">
          <w:t>suspected or confirmed</w:t>
        </w:r>
      </w:ins>
      <w:ins w:id="170" w:author="Leon Peto [2]" w:date="2021-11-29T17:00:00Z">
        <w:r w:rsidR="00586461">
          <w:t xml:space="preserve"> </w:t>
        </w:r>
      </w:ins>
      <w:r>
        <w:t>influenza</w:t>
      </w:r>
      <w:ins w:id="171" w:author="Leon Peto [2]" w:date="2021-11-29T17:05:00Z">
        <w:r w:rsidR="00D50026">
          <w:t xml:space="preserve"> co-infection</w:t>
        </w:r>
      </w:ins>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633320" w:rsidRDefault="00913157" w:rsidP="00913157">
      <w:r w:rsidRPr="00633320">
        <w:sym w:font="Symbol" w:char="F0B7"/>
      </w:r>
      <w:r w:rsidRPr="00633320">
        <w:t xml:space="preserve"> No additional treatment</w:t>
      </w:r>
      <w:r w:rsidR="00173E29">
        <w:rPr>
          <w:rStyle w:val="FootnoteReference"/>
        </w:rPr>
        <w:footnoteReference w:id="9"/>
      </w:r>
      <w:r w:rsidRPr="00633320">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ins w:id="172" w:author="Richard Haynes" w:date="2021-11-29T14:06:00Z">
        <w:r w:rsidR="0038151E" w:rsidRPr="0038151E">
          <w:rPr>
            <w:rStyle w:val="FootnoteReference"/>
          </w:rPr>
          <w:t xml:space="preserve"> </w:t>
        </w:r>
      </w:ins>
      <w:moveToRangeStart w:id="173" w:author="Richard Haynes" w:date="2021-11-29T14:06:00Z" w:name="move89087192"/>
      <w:moveTo w:id="174" w:author="Richard Haynes" w:date="2021-11-29T14:06:00Z">
        <w:r w:rsidR="0038151E">
          <w:rPr>
            <w:rStyle w:val="FootnoteReference"/>
          </w:rPr>
          <w:footnoteReference w:id="10"/>
        </w:r>
      </w:moveTo>
      <w:moveToRangeEnd w:id="173"/>
      <w:ins w:id="177" w:author="Richard Haynes" w:date="2021-11-29T14:06:00Z">
        <w:r w:rsidR="0038151E" w:rsidRPr="0038151E">
          <w:rPr>
            <w:vertAlign w:val="superscript"/>
          </w:rPr>
          <w:t>,</w:t>
        </w:r>
      </w:ins>
      <w:r w:rsidRPr="00633320">
        <w:rPr>
          <w:vertAlign w:val="superscript"/>
        </w:rPr>
        <w:footnoteReference w:id="11"/>
      </w:r>
    </w:p>
    <w:p w14:paraId="3FEE9B10" w14:textId="77777777" w:rsidR="00913157" w:rsidRPr="00633320" w:rsidRDefault="00913157" w:rsidP="00913157"/>
    <w:p w14:paraId="54A6E89A" w14:textId="0B7AA075" w:rsidR="006144C0" w:rsidRPr="00633320" w:rsidRDefault="006144C0" w:rsidP="006144C0">
      <w:pPr>
        <w:pStyle w:val="Heading3"/>
        <w:rPr>
          <w:lang w:val="en-GB"/>
        </w:rPr>
      </w:pPr>
      <w:del w:id="178" w:author="Leon Peto [2]" w:date="2021-11-29T16:53:00Z">
        <w:r w:rsidRPr="00633320" w:rsidDel="00586461">
          <w:rPr>
            <w:lang w:val="en-GB"/>
          </w:rPr>
          <w:delText>Main r</w:delText>
        </w:r>
      </w:del>
      <w:ins w:id="179" w:author="Leon Peto [2]" w:date="2021-11-29T16:53:00Z">
        <w:r w:rsidR="00586461">
          <w:rPr>
            <w:lang w:val="en-GB"/>
          </w:rPr>
          <w:t>R</w:t>
        </w:r>
      </w:ins>
      <w:r w:rsidRPr="00633320">
        <w:rPr>
          <w:lang w:val="en-GB"/>
        </w:rPr>
        <w:t xml:space="preserve">andomisation part </w:t>
      </w:r>
      <w:r>
        <w:rPr>
          <w:lang w:val="en-GB"/>
        </w:rPr>
        <w:t>F</w:t>
      </w:r>
      <w:del w:id="180" w:author="Richard Haynes" w:date="2021-11-29T14:02:00Z">
        <w:r w:rsidRPr="00633320" w:rsidDel="0038151E">
          <w:rPr>
            <w:lang w:val="en-GB"/>
          </w:rPr>
          <w:delText xml:space="preserve"> </w:delText>
        </w:r>
        <w:r w:rsidR="005026EF" w:rsidDel="0038151E">
          <w:rPr>
            <w:lang w:val="en-GB"/>
          </w:rPr>
          <w:delText>(all countries</w:delText>
        </w:r>
        <w:r w:rsidR="00B72464" w:rsidDel="0038151E">
          <w:rPr>
            <w:lang w:val="en-GB"/>
          </w:rPr>
          <w:delText xml:space="preserve"> except India</w:delText>
        </w:r>
        <w:r w:rsidR="005026EF" w:rsidDel="0038151E">
          <w:rPr>
            <w:lang w:val="en-GB"/>
          </w:rPr>
          <w:delText>)</w:delText>
        </w:r>
      </w:del>
      <w:r w:rsidRPr="00633320">
        <w:rPr>
          <w:lang w:val="en-GB"/>
        </w:rPr>
        <w:t xml:space="preserve">: </w:t>
      </w:r>
    </w:p>
    <w:p w14:paraId="22362DB2" w14:textId="03581D8A" w:rsidR="006144C0" w:rsidRPr="00633320" w:rsidRDefault="005026EF" w:rsidP="006144C0">
      <w:pPr>
        <w:rPr>
          <w:b/>
        </w:rPr>
      </w:pPr>
      <w:r>
        <w:t>Eligible patients (a</w:t>
      </w:r>
      <w:r w:rsidR="006144C0" w:rsidRPr="00633320">
        <w:t>dult patients</w:t>
      </w:r>
      <w:r>
        <w:t xml:space="preserve"> ≥18 years old</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00D10574" w:rsidR="006144C0" w:rsidRPr="00633320" w:rsidRDefault="006144C0" w:rsidP="006144C0">
      <w:r w:rsidRPr="00633320">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65852230" w14:textId="77777777" w:rsidR="006144C0" w:rsidRPr="00633320" w:rsidRDefault="006144C0" w:rsidP="006144C0"/>
    <w:p w14:paraId="4C11EEBC" w14:textId="77777777" w:rsidR="00A9005C" w:rsidRPr="00633320" w:rsidRDefault="00A9005C" w:rsidP="00A9005C">
      <w:pPr>
        <w:pStyle w:val="Heading2"/>
        <w:tabs>
          <w:tab w:val="clear" w:pos="432"/>
        </w:tabs>
        <w:ind w:left="576" w:hanging="576"/>
        <w:jc w:val="left"/>
      </w:pPr>
      <w:bookmarkStart w:id="181" w:name="_Toc82605507"/>
      <w:bookmarkStart w:id="182" w:name="_Toc89100630"/>
      <w:r>
        <w:t>Randomised allocation of treatment for influenza</w:t>
      </w:r>
      <w:r>
        <w:tab/>
        <w:t>(UK only)</w:t>
      </w:r>
      <w:bookmarkEnd w:id="181"/>
      <w:bookmarkEnd w:id="182"/>
    </w:p>
    <w:p w14:paraId="6700899F" w14:textId="77777777" w:rsidR="00A9005C" w:rsidRPr="00633320" w:rsidRDefault="00A9005C" w:rsidP="00A9005C">
      <w:r w:rsidRPr="00633320">
        <w:t xml:space="preserve">In addition to receiving usual care, eligible patients </w:t>
      </w:r>
      <w:r>
        <w:t xml:space="preserve">with laboratory confirmed influenza A or B infection </w:t>
      </w:r>
      <w:r w:rsidRPr="00633320">
        <w:t xml:space="preserve">will be allocated 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A9005C">
      <w:pPr>
        <w:pStyle w:val="Heading3"/>
        <w:tabs>
          <w:tab w:val="clear" w:pos="720"/>
        </w:tabs>
        <w:ind w:left="720" w:hanging="720"/>
        <w:jc w:val="left"/>
      </w:pPr>
      <w:r>
        <w:t>R</w:t>
      </w:r>
      <w:r w:rsidRPr="00633320">
        <w:t xml:space="preserve">andomisation part </w:t>
      </w:r>
      <w:r>
        <w:t>G</w:t>
      </w:r>
      <w:r w:rsidRPr="00633320">
        <w:t>:</w:t>
      </w:r>
      <w:r>
        <w:tab/>
        <w:t>(UK only)</w:t>
      </w:r>
    </w:p>
    <w:p w14:paraId="677B4FAC" w14:textId="77777777" w:rsidR="00A9005C" w:rsidRPr="00633320" w:rsidRDefault="00A9005C" w:rsidP="00A9005C">
      <w:r w:rsidRPr="00633320">
        <w:t xml:space="preserve">Eligible patients </w:t>
      </w:r>
      <w:r>
        <w:t>(adults ≥12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A9005C">
      <w:pPr>
        <w:pStyle w:val="Heading3"/>
        <w:tabs>
          <w:tab w:val="clear" w:pos="720"/>
        </w:tabs>
        <w:ind w:left="720" w:hanging="720"/>
        <w:jc w:val="left"/>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79F90E62"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by mouth or nasogastric tube for five days</w:t>
      </w:r>
      <w:r w:rsidR="00B72464">
        <w:rPr>
          <w:bCs/>
          <w:vertAlign w:val="superscript"/>
        </w:rPr>
        <w:t>k</w:t>
      </w:r>
      <w:r>
        <w:rPr>
          <w:bCs/>
          <w:vertAlign w:val="superscript"/>
        </w:rPr>
        <w:t>,</w:t>
      </w:r>
      <w:r>
        <w:rPr>
          <w:rStyle w:val="FootnoteReference"/>
          <w:bCs/>
        </w:rPr>
        <w:footnoteReference w:id="13"/>
      </w:r>
      <w:r w:rsidRPr="00A31D99">
        <w:rPr>
          <w:bCs/>
        </w:rPr>
        <w:t>.</w:t>
      </w:r>
    </w:p>
    <w:p w14:paraId="3044BE91" w14:textId="77777777" w:rsidR="00A9005C" w:rsidRPr="00633320" w:rsidRDefault="00A9005C" w:rsidP="00A9005C">
      <w:pPr>
        <w:pStyle w:val="Heading3"/>
        <w:tabs>
          <w:tab w:val="clear" w:pos="720"/>
        </w:tabs>
        <w:ind w:left="720" w:hanging="720"/>
        <w:jc w:val="left"/>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2904B8E9" w:rsidR="00D20B52" w:rsidRPr="00633320" w:rsidRDefault="000C18BE" w:rsidP="001B27CF">
      <w:pPr>
        <w:pStyle w:val="Heading2"/>
        <w:rPr>
          <w:lang w:val="en-GB"/>
        </w:rPr>
      </w:pPr>
      <w:bookmarkStart w:id="183" w:name="_Toc37064404"/>
      <w:bookmarkStart w:id="184" w:name="_Toc38099248"/>
      <w:bookmarkStart w:id="185" w:name="_Toc44674845"/>
      <w:bookmarkStart w:id="186" w:name="_Ref54422475"/>
      <w:bookmarkStart w:id="187" w:name="_Toc89100631"/>
      <w:r>
        <w:rPr>
          <w:lang w:val="en-GB"/>
        </w:rPr>
        <w:t>R</w:t>
      </w:r>
      <w:r w:rsidR="00D20B52" w:rsidRPr="00633320">
        <w:rPr>
          <w:lang w:val="en-GB"/>
        </w:rPr>
        <w:t xml:space="preserve">andomisation </w:t>
      </w:r>
      <w:bookmarkEnd w:id="183"/>
      <w:r w:rsidR="00D20B52" w:rsidRPr="00633320">
        <w:rPr>
          <w:lang w:val="en-GB"/>
        </w:rPr>
        <w:t xml:space="preserve">for </w:t>
      </w:r>
      <w:r w:rsidR="00626D85" w:rsidRPr="00633320">
        <w:rPr>
          <w:lang w:val="en-GB"/>
        </w:rPr>
        <w:t xml:space="preserve">children </w:t>
      </w:r>
      <w:r w:rsidR="00D20B52" w:rsidRPr="00633320">
        <w:rPr>
          <w:lang w:val="en-GB"/>
        </w:rPr>
        <w:t xml:space="preserve">with </w:t>
      </w:r>
      <w:bookmarkEnd w:id="184"/>
      <w:bookmarkEnd w:id="185"/>
      <w:bookmarkEnd w:id="186"/>
      <w:r w:rsidR="00CF0880" w:rsidRPr="00633320">
        <w:rPr>
          <w:lang w:val="en-GB"/>
        </w:rPr>
        <w:t>PIMS-TS</w:t>
      </w:r>
      <w:bookmarkEnd w:id="187"/>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1B386B46" w14:textId="77777777" w:rsidR="008B3E94" w:rsidRPr="00633320" w:rsidRDefault="008B3E94" w:rsidP="008B3E94">
      <w:pPr>
        <w:pStyle w:val="Default"/>
        <w:ind w:left="180"/>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188" w:name="_Toc89100632"/>
      <w:r w:rsidRPr="00633320">
        <w:rPr>
          <w:lang w:val="en-GB"/>
        </w:rPr>
        <w:t>Administration of allocated treatment</w:t>
      </w:r>
      <w:bookmarkEnd w:id="188"/>
    </w:p>
    <w:p w14:paraId="5C9494D9" w14:textId="780C043C"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854B9C">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189" w:name="_Toc35622131"/>
      <w:bookmarkStart w:id="190" w:name="_Ref34937467"/>
      <w:bookmarkStart w:id="191" w:name="_Toc37107293"/>
      <w:bookmarkStart w:id="192" w:name="_Toc38099249"/>
      <w:bookmarkStart w:id="193" w:name="_Toc44674846"/>
      <w:bookmarkStart w:id="194" w:name="_Toc89100633"/>
      <w:bookmarkEnd w:id="189"/>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190"/>
      <w:bookmarkEnd w:id="191"/>
      <w:bookmarkEnd w:id="192"/>
      <w:bookmarkEnd w:id="193"/>
      <w:bookmarkEnd w:id="194"/>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7E9017A1" w:rsidR="00EC1B4D" w:rsidRPr="00633320" w:rsidRDefault="00552A9A" w:rsidP="00E105FD">
      <w:pPr>
        <w:pStyle w:val="ListParagraph"/>
        <w:numPr>
          <w:ilvl w:val="0"/>
          <w:numId w:val="14"/>
        </w:numPr>
      </w:pPr>
      <w:r>
        <w:t>For children &lt;18 years old with PIMS-TS, a</w:t>
      </w:r>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r>
        <w:t>may</w:t>
      </w:r>
      <w:r w:rsidRPr="00633320">
        <w:t xml:space="preserve"> </w:t>
      </w:r>
      <w:r w:rsidR="00513ECE" w:rsidRPr="00633320">
        <w:t xml:space="preserve">be collected.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41C494CA" w14:textId="44653DC3" w:rsidR="00E93EC5" w:rsidRPr="00633320" w:rsidRDefault="00E93EC5" w:rsidP="00F123A0"/>
    <w:p w14:paraId="53BE5DC4" w14:textId="77777777" w:rsidR="004F244C" w:rsidRPr="00633320" w:rsidRDefault="004F244C" w:rsidP="001B27CF">
      <w:pPr>
        <w:pStyle w:val="Heading2"/>
        <w:rPr>
          <w:lang w:val="en-GB"/>
        </w:rPr>
      </w:pPr>
      <w:bookmarkStart w:id="195" w:name="_Ref34937519"/>
      <w:bookmarkStart w:id="196" w:name="_Toc37107294"/>
      <w:bookmarkStart w:id="197" w:name="_Toc38099250"/>
      <w:bookmarkStart w:id="198" w:name="_Toc44674848"/>
      <w:bookmarkStart w:id="199" w:name="_Toc89100634"/>
      <w:r w:rsidRPr="00633320">
        <w:rPr>
          <w:lang w:val="en-GB"/>
        </w:rPr>
        <w:t>Duration of follow-up</w:t>
      </w:r>
      <w:bookmarkEnd w:id="195"/>
      <w:bookmarkEnd w:id="196"/>
      <w:bookmarkEnd w:id="197"/>
      <w:bookmarkEnd w:id="198"/>
      <w:bookmarkEnd w:id="199"/>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200" w:name="_Toc34778082"/>
      <w:bookmarkStart w:id="201" w:name="_Toc34778137"/>
      <w:bookmarkStart w:id="202" w:name="_Toc34778286"/>
      <w:bookmarkStart w:id="203" w:name="_Toc34778340"/>
      <w:bookmarkStart w:id="204" w:name="_Toc34778393"/>
      <w:bookmarkStart w:id="205" w:name="_Toc34778473"/>
      <w:bookmarkStart w:id="206" w:name="_Toc34778528"/>
      <w:bookmarkStart w:id="207" w:name="_Toc34778584"/>
      <w:bookmarkStart w:id="208" w:name="_Toc34780062"/>
      <w:bookmarkStart w:id="209" w:name="_Toc34780326"/>
      <w:bookmarkStart w:id="210" w:name="_Toc34780456"/>
      <w:bookmarkStart w:id="211" w:name="_Toc34778083"/>
      <w:bookmarkStart w:id="212" w:name="_Toc34778138"/>
      <w:bookmarkStart w:id="213" w:name="_Toc34778287"/>
      <w:bookmarkStart w:id="214" w:name="_Toc34778341"/>
      <w:bookmarkStart w:id="215" w:name="_Toc34778394"/>
      <w:bookmarkStart w:id="216" w:name="_Toc34778474"/>
      <w:bookmarkStart w:id="217" w:name="_Toc34778529"/>
      <w:bookmarkStart w:id="218" w:name="_Toc34778585"/>
      <w:bookmarkStart w:id="219" w:name="_Toc34780063"/>
      <w:bookmarkStart w:id="220" w:name="_Toc34780327"/>
      <w:bookmarkStart w:id="221" w:name="_Toc34780457"/>
      <w:bookmarkStart w:id="222" w:name="_Toc34778084"/>
      <w:bookmarkStart w:id="223" w:name="_Toc34778139"/>
      <w:bookmarkStart w:id="224" w:name="_Toc34778288"/>
      <w:bookmarkStart w:id="225" w:name="_Toc34778342"/>
      <w:bookmarkStart w:id="226" w:name="_Toc34778395"/>
      <w:bookmarkStart w:id="227" w:name="_Toc34778475"/>
      <w:bookmarkStart w:id="228" w:name="_Toc34778530"/>
      <w:bookmarkStart w:id="229" w:name="_Toc34778586"/>
      <w:bookmarkStart w:id="230" w:name="_Toc34780064"/>
      <w:bookmarkStart w:id="231" w:name="_Toc34780328"/>
      <w:bookmarkStart w:id="232" w:name="_Toc34780458"/>
      <w:bookmarkStart w:id="233" w:name="_Ref34936252"/>
      <w:bookmarkStart w:id="234" w:name="_Toc37107295"/>
      <w:bookmarkStart w:id="235" w:name="_Toc38099251"/>
      <w:bookmarkStart w:id="236" w:name="_Toc44674849"/>
      <w:bookmarkStart w:id="237" w:name="_Toc89100635"/>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633320">
        <w:rPr>
          <w:lang w:val="en-GB"/>
        </w:rPr>
        <w:t>Withdrawal of consent</w:t>
      </w:r>
      <w:bookmarkEnd w:id="233"/>
      <w:bookmarkEnd w:id="234"/>
      <w:bookmarkEnd w:id="235"/>
      <w:bookmarkEnd w:id="236"/>
      <w:bookmarkEnd w:id="237"/>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1697A0A1"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238" w:name="_Toc34778086"/>
      <w:bookmarkStart w:id="239" w:name="_Toc34778141"/>
      <w:bookmarkStart w:id="240" w:name="_Toc34778290"/>
      <w:bookmarkStart w:id="241" w:name="_Toc34778344"/>
      <w:bookmarkStart w:id="242" w:name="_Toc34778397"/>
      <w:bookmarkStart w:id="243" w:name="_Toc34778477"/>
      <w:bookmarkStart w:id="244" w:name="_Toc34778532"/>
      <w:bookmarkStart w:id="245" w:name="_Toc34778588"/>
      <w:bookmarkStart w:id="246" w:name="_Toc34780066"/>
      <w:bookmarkStart w:id="247" w:name="_Toc34780330"/>
      <w:bookmarkStart w:id="248" w:name="_Toc34780460"/>
      <w:bookmarkStart w:id="249" w:name="_Toc34778088"/>
      <w:bookmarkStart w:id="250" w:name="_Toc34778143"/>
      <w:bookmarkStart w:id="251" w:name="_Toc34778292"/>
      <w:bookmarkStart w:id="252" w:name="_Toc34778346"/>
      <w:bookmarkStart w:id="253" w:name="_Toc34778399"/>
      <w:bookmarkStart w:id="254" w:name="_Toc34778479"/>
      <w:bookmarkStart w:id="255" w:name="_Toc34778534"/>
      <w:bookmarkStart w:id="256" w:name="_Toc34778590"/>
      <w:bookmarkStart w:id="257" w:name="_Toc34780068"/>
      <w:bookmarkStart w:id="258" w:name="_Toc34780332"/>
      <w:bookmarkStart w:id="259" w:name="_Toc34780462"/>
      <w:bookmarkStart w:id="260" w:name="_Toc34778089"/>
      <w:bookmarkStart w:id="261" w:name="_Toc34778144"/>
      <w:bookmarkStart w:id="262" w:name="_Toc34778293"/>
      <w:bookmarkStart w:id="263" w:name="_Toc34778347"/>
      <w:bookmarkStart w:id="264" w:name="_Toc34778400"/>
      <w:bookmarkStart w:id="265" w:name="_Toc34778480"/>
      <w:bookmarkStart w:id="266" w:name="_Toc34778535"/>
      <w:bookmarkStart w:id="267" w:name="_Toc34778591"/>
      <w:bookmarkStart w:id="268" w:name="_Toc34780069"/>
      <w:bookmarkStart w:id="269" w:name="_Toc34780333"/>
      <w:bookmarkStart w:id="270" w:name="_Toc34780463"/>
      <w:bookmarkStart w:id="271" w:name="_Toc34778090"/>
      <w:bookmarkStart w:id="272" w:name="_Toc34778145"/>
      <w:bookmarkStart w:id="273" w:name="_Toc34778294"/>
      <w:bookmarkStart w:id="274" w:name="_Toc34778348"/>
      <w:bookmarkStart w:id="275" w:name="_Toc34778401"/>
      <w:bookmarkStart w:id="276" w:name="_Toc34778481"/>
      <w:bookmarkStart w:id="277" w:name="_Toc34778536"/>
      <w:bookmarkStart w:id="278" w:name="_Toc34778592"/>
      <w:bookmarkStart w:id="279" w:name="_Toc34780070"/>
      <w:bookmarkStart w:id="280" w:name="_Toc34780334"/>
      <w:bookmarkStart w:id="281" w:name="_Toc34780464"/>
      <w:bookmarkStart w:id="282" w:name="_Ref419466990"/>
      <w:bookmarkStart w:id="283" w:name="_Toc37107296"/>
      <w:bookmarkStart w:id="284" w:name="_Toc38099252"/>
      <w:bookmarkStart w:id="285" w:name="_Toc44674850"/>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000C18BE">
        <w:t xml:space="preserve"> If such participants regain capacity and no longer wish to participate then they can withdraw the consent given on their behalf as above.</w:t>
      </w:r>
    </w:p>
    <w:p w14:paraId="40402F49" w14:textId="5A4AAE99" w:rsidR="004B65DD" w:rsidRPr="00633320" w:rsidRDefault="004B65DD" w:rsidP="00F123A0">
      <w:pPr>
        <w:pStyle w:val="StyleHeading1Linespacingsingle"/>
        <w:numPr>
          <w:ilvl w:val="0"/>
          <w:numId w:val="2"/>
        </w:numPr>
      </w:pPr>
      <w:bookmarkStart w:id="286" w:name="_Toc89100636"/>
      <w:r w:rsidRPr="00633320">
        <w:t>Statistical analysis</w:t>
      </w:r>
      <w:bookmarkEnd w:id="282"/>
      <w:bookmarkEnd w:id="283"/>
      <w:bookmarkEnd w:id="284"/>
      <w:bookmarkEnd w:id="285"/>
      <w:bookmarkEnd w:id="286"/>
    </w:p>
    <w:p w14:paraId="7962D184" w14:textId="77777777" w:rsidR="00EB55A5" w:rsidRPr="00633320" w:rsidRDefault="00EB55A5" w:rsidP="00D1558B">
      <w:pPr>
        <w:pStyle w:val="Default"/>
        <w:rPr>
          <w:sz w:val="22"/>
          <w:szCs w:val="22"/>
        </w:rPr>
      </w:pPr>
      <w:bookmarkStart w:id="287"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1B27CF">
      <w:pPr>
        <w:pStyle w:val="Heading2"/>
        <w:rPr>
          <w:lang w:val="en-GB"/>
        </w:rPr>
      </w:pPr>
      <w:bookmarkStart w:id="288" w:name="_Toc37107297"/>
      <w:bookmarkStart w:id="289" w:name="_Toc38099253"/>
      <w:bookmarkStart w:id="290" w:name="_Toc44674851"/>
      <w:bookmarkStart w:id="291" w:name="_Toc89100637"/>
      <w:r w:rsidRPr="00633320">
        <w:rPr>
          <w:lang w:val="en-GB"/>
        </w:rPr>
        <w:t>Outcomes</w:t>
      </w:r>
      <w:bookmarkEnd w:id="288"/>
      <w:bookmarkEnd w:id="289"/>
      <w:bookmarkEnd w:id="290"/>
      <w:bookmarkEnd w:id="291"/>
    </w:p>
    <w:p w14:paraId="0BBD6F6F" w14:textId="77777777" w:rsidR="00552A9A" w:rsidRDefault="00552A9A" w:rsidP="00552A9A">
      <w:pPr>
        <w:pStyle w:val="Heading3"/>
        <w:tabs>
          <w:tab w:val="clear" w:pos="720"/>
        </w:tabs>
        <w:ind w:left="720" w:hanging="720"/>
        <w:jc w:val="left"/>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552A9A">
      <w:pPr>
        <w:pStyle w:val="Heading3"/>
        <w:tabs>
          <w:tab w:val="clear" w:pos="720"/>
        </w:tabs>
        <w:ind w:left="720" w:hanging="720"/>
        <w:jc w:val="left"/>
      </w:pPr>
      <w:r w:rsidRPr="00D50B51">
        <w:rPr>
          <w:bCs/>
        </w:rPr>
        <w:t xml:space="preserve">Primary and secondary outcomes for </w:t>
      </w:r>
      <w:r>
        <w:rPr>
          <w:bCs/>
        </w:rPr>
        <w:t>evaluation of potential treatments for</w:t>
      </w:r>
      <w:r>
        <w:t xml:space="preserve"> influenza</w:t>
      </w:r>
    </w:p>
    <w:p w14:paraId="50BC1F4C" w14:textId="79866811"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4062DF">
          <w:fldChar w:fldCharType="begin"/>
        </w:r>
        <w:r w:rsidR="004062DF">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4062DF">
          <w:fldChar w:fldCharType="separate"/>
        </w:r>
        <w:r w:rsidR="004062DF" w:rsidRPr="005A7474">
          <w:rPr>
            <w:noProof/>
            <w:vertAlign w:val="superscript"/>
          </w:rPr>
          <w:t>8</w:t>
        </w:r>
        <w:r w:rsidR="004062DF">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552A9A">
      <w:pPr>
        <w:pStyle w:val="Heading3"/>
        <w:tabs>
          <w:tab w:val="clear" w:pos="720"/>
        </w:tabs>
        <w:ind w:left="720" w:hanging="720"/>
        <w:jc w:val="left"/>
      </w:pPr>
      <w:r>
        <w:t>Other outcomes for evaluation of all treatments</w:t>
      </w:r>
    </w:p>
    <w:p w14:paraId="67AF002D" w14:textId="17A18457"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292" w:name="_Toc37107298"/>
      <w:bookmarkStart w:id="293" w:name="_Toc38099254"/>
      <w:bookmarkStart w:id="294" w:name="_Toc44674852"/>
      <w:bookmarkStart w:id="295" w:name="_Toc89100638"/>
      <w:r w:rsidRPr="00633320">
        <w:rPr>
          <w:lang w:val="en-GB"/>
        </w:rPr>
        <w:t>Methods of analysis</w:t>
      </w:r>
      <w:bookmarkEnd w:id="292"/>
      <w:bookmarkEnd w:id="293"/>
      <w:bookmarkEnd w:id="294"/>
      <w:bookmarkEnd w:id="295"/>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75D1A4F2"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6D4D04C8"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296" w:name="_Toc89100639"/>
      <w:r w:rsidRPr="00633320">
        <w:rPr>
          <w:lang w:val="en-GB"/>
        </w:rPr>
        <w:t>Children</w:t>
      </w:r>
      <w:bookmarkEnd w:id="296"/>
    </w:p>
    <w:p w14:paraId="50184567" w14:textId="3EBD5FE5"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36F4A254" w14:textId="0D7A3DBB" w:rsidR="007F4D0E" w:rsidRPr="00633320" w:rsidRDefault="00C71205" w:rsidP="00F123A0">
      <w:pPr>
        <w:pStyle w:val="StyleHeading1Linespacingsingle"/>
        <w:numPr>
          <w:ilvl w:val="0"/>
          <w:numId w:val="2"/>
        </w:numPr>
      </w:pPr>
      <w:bookmarkStart w:id="297" w:name="_Toc37770919"/>
      <w:bookmarkStart w:id="298" w:name="_Toc37771575"/>
      <w:bookmarkStart w:id="299" w:name="_Toc37107299"/>
      <w:bookmarkStart w:id="300" w:name="_Toc38099255"/>
      <w:bookmarkStart w:id="301" w:name="_Toc44674853"/>
      <w:bookmarkStart w:id="302" w:name="_Toc89100640"/>
      <w:bookmarkEnd w:id="297"/>
      <w:bookmarkEnd w:id="298"/>
      <w:r w:rsidRPr="00633320">
        <w:t>DATA and saFETy Monitoring</w:t>
      </w:r>
      <w:bookmarkEnd w:id="299"/>
      <w:bookmarkEnd w:id="300"/>
      <w:bookmarkEnd w:id="301"/>
      <w:bookmarkEnd w:id="302"/>
    </w:p>
    <w:p w14:paraId="62043107" w14:textId="43DFD65D" w:rsidR="00295817" w:rsidRPr="00633320" w:rsidRDefault="00295817" w:rsidP="001B27CF">
      <w:pPr>
        <w:pStyle w:val="Heading2"/>
        <w:rPr>
          <w:lang w:val="en-GB"/>
        </w:rPr>
      </w:pPr>
      <w:bookmarkStart w:id="303" w:name="_Ref34892690"/>
      <w:bookmarkStart w:id="304" w:name="_Toc37107300"/>
      <w:bookmarkStart w:id="305" w:name="_Toc38099256"/>
      <w:bookmarkStart w:id="306" w:name="_Toc44674854"/>
      <w:bookmarkStart w:id="307" w:name="_Toc89100641"/>
      <w:r w:rsidRPr="00633320">
        <w:rPr>
          <w:lang w:val="en-GB"/>
        </w:rPr>
        <w:t>Recording Suspected Serious Adverse Reactions</w:t>
      </w:r>
      <w:bookmarkEnd w:id="303"/>
      <w:bookmarkEnd w:id="304"/>
      <w:bookmarkEnd w:id="305"/>
      <w:bookmarkEnd w:id="306"/>
      <w:bookmarkEnd w:id="307"/>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7"/>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308" w:name="_Toc34778488"/>
      <w:bookmarkStart w:id="309" w:name="_Toc34778543"/>
      <w:bookmarkStart w:id="310" w:name="_Toc34778599"/>
      <w:bookmarkStart w:id="311" w:name="_Toc34780077"/>
      <w:bookmarkStart w:id="312" w:name="_Toc34778097"/>
      <w:bookmarkStart w:id="313" w:name="_Toc34778152"/>
      <w:bookmarkStart w:id="314" w:name="_Toc34778301"/>
      <w:bookmarkStart w:id="315" w:name="_Toc34778355"/>
      <w:bookmarkStart w:id="316" w:name="_Toc34778408"/>
      <w:bookmarkStart w:id="317" w:name="_Toc34778489"/>
      <w:bookmarkStart w:id="318" w:name="_Toc34778544"/>
      <w:bookmarkStart w:id="319" w:name="_Toc34778600"/>
      <w:bookmarkStart w:id="320" w:name="_Toc34780078"/>
      <w:bookmarkStart w:id="321" w:name="_Toc34778490"/>
      <w:bookmarkStart w:id="322" w:name="_Toc34778545"/>
      <w:bookmarkStart w:id="323" w:name="_Toc34778601"/>
      <w:bookmarkStart w:id="324" w:name="_Toc34780079"/>
      <w:bookmarkStart w:id="325" w:name="_Toc135020171"/>
      <w:bookmarkEnd w:id="28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7751B26B" w14:textId="77777777" w:rsidR="00E86E55" w:rsidRPr="00633320" w:rsidRDefault="00E86E55" w:rsidP="001B27CF">
      <w:pPr>
        <w:pStyle w:val="Heading2"/>
        <w:rPr>
          <w:lang w:val="en-GB"/>
        </w:rPr>
      </w:pPr>
      <w:bookmarkStart w:id="326" w:name="_Toc37107301"/>
      <w:bookmarkStart w:id="327" w:name="_Toc38099257"/>
      <w:bookmarkStart w:id="328" w:name="_Toc44674855"/>
      <w:bookmarkStart w:id="329" w:name="_Toc89100642"/>
      <w:r w:rsidRPr="00633320">
        <w:rPr>
          <w:lang w:val="en-GB"/>
        </w:rPr>
        <w:t>Central assessment and onward reporting of SUSARs</w:t>
      </w:r>
      <w:bookmarkEnd w:id="326"/>
      <w:bookmarkEnd w:id="327"/>
      <w:bookmarkEnd w:id="328"/>
      <w:bookmarkEnd w:id="329"/>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330" w:name="_Toc37107302"/>
      <w:bookmarkStart w:id="331" w:name="_Toc38099258"/>
      <w:bookmarkStart w:id="332" w:name="_Toc44674856"/>
      <w:bookmarkStart w:id="333" w:name="_Toc89100643"/>
      <w:r w:rsidRPr="00633320">
        <w:rPr>
          <w:lang w:val="en-GB"/>
        </w:rPr>
        <w:t>Recording other Adverse Events</w:t>
      </w:r>
      <w:bookmarkEnd w:id="330"/>
      <w:bookmarkEnd w:id="331"/>
      <w:bookmarkEnd w:id="332"/>
      <w:bookmarkEnd w:id="333"/>
    </w:p>
    <w:p w14:paraId="3D3409FB" w14:textId="75B77A11"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854B9C">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854B9C">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8"/>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34" w:name="_Toc514709855"/>
      <w:bookmarkStart w:id="335" w:name="_Toc514756016"/>
      <w:bookmarkStart w:id="336" w:name="_Toc514773832"/>
      <w:bookmarkStart w:id="337" w:name="_Toc514776538"/>
      <w:bookmarkStart w:id="338" w:name="_Toc514939412"/>
      <w:bookmarkStart w:id="339" w:name="_Toc514947223"/>
      <w:bookmarkStart w:id="340" w:name="_Toc515001195"/>
      <w:bookmarkStart w:id="341" w:name="_Toc34303402"/>
      <w:bookmarkStart w:id="342" w:name="_Toc514709856"/>
      <w:bookmarkStart w:id="343" w:name="_Toc514756017"/>
      <w:bookmarkStart w:id="344" w:name="_Toc514773833"/>
      <w:bookmarkStart w:id="345" w:name="_Toc514776539"/>
      <w:bookmarkStart w:id="346" w:name="_Toc514939413"/>
      <w:bookmarkStart w:id="347" w:name="_Toc514947224"/>
      <w:bookmarkStart w:id="348" w:name="_Toc515001196"/>
      <w:bookmarkStart w:id="349" w:name="_Toc34303403"/>
      <w:bookmarkStart w:id="350" w:name="_Toc502695956"/>
      <w:bookmarkStart w:id="351" w:name="_Toc502696245"/>
      <w:bookmarkStart w:id="352" w:name="_Toc503430774"/>
      <w:bookmarkEnd w:id="32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2A02DE8D" w14:textId="1DEB9867" w:rsidR="004B65DD" w:rsidRPr="00633320" w:rsidRDefault="00123202" w:rsidP="001B27CF">
      <w:pPr>
        <w:pStyle w:val="Heading2"/>
        <w:rPr>
          <w:lang w:val="en-GB"/>
        </w:rPr>
      </w:pPr>
      <w:bookmarkStart w:id="353" w:name="_Toc247076032"/>
      <w:bookmarkStart w:id="354" w:name="_Toc247076034"/>
      <w:bookmarkStart w:id="355" w:name="_Toc247076037"/>
      <w:bookmarkStart w:id="356" w:name="_Toc247076039"/>
      <w:bookmarkStart w:id="357" w:name="_Toc135020176"/>
      <w:bookmarkStart w:id="358" w:name="_Ref247430832"/>
      <w:bookmarkStart w:id="359" w:name="_Ref490814834"/>
      <w:bookmarkStart w:id="360" w:name="_Ref491115124"/>
      <w:bookmarkStart w:id="361" w:name="_Toc37107303"/>
      <w:bookmarkStart w:id="362" w:name="_Toc38099259"/>
      <w:bookmarkStart w:id="363" w:name="_Toc44674857"/>
      <w:bookmarkStart w:id="364" w:name="_Toc89100644"/>
      <w:bookmarkEnd w:id="353"/>
      <w:bookmarkEnd w:id="354"/>
      <w:bookmarkEnd w:id="355"/>
      <w:bookmarkEnd w:id="356"/>
      <w:r w:rsidRPr="00633320">
        <w:rPr>
          <w:lang w:val="en-GB"/>
        </w:rPr>
        <w:t>R</w:t>
      </w:r>
      <w:r w:rsidR="004B65DD" w:rsidRPr="00633320">
        <w:rPr>
          <w:lang w:val="en-GB"/>
        </w:rPr>
        <w:t xml:space="preserve">ole of the </w:t>
      </w:r>
      <w:bookmarkEnd w:id="357"/>
      <w:bookmarkEnd w:id="358"/>
      <w:bookmarkEnd w:id="359"/>
      <w:bookmarkEnd w:id="360"/>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361"/>
      <w:bookmarkEnd w:id="362"/>
      <w:bookmarkEnd w:id="363"/>
      <w:bookmarkEnd w:id="364"/>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365" w:name="_Toc37107304"/>
      <w:bookmarkStart w:id="366" w:name="_Toc38099260"/>
      <w:bookmarkStart w:id="367" w:name="_Toc44674858"/>
      <w:bookmarkStart w:id="368" w:name="_Toc89100645"/>
      <w:r w:rsidRPr="00633320">
        <w:rPr>
          <w:lang w:val="en-GB"/>
        </w:rPr>
        <w:t>Blinding</w:t>
      </w:r>
      <w:bookmarkEnd w:id="365"/>
      <w:bookmarkEnd w:id="366"/>
      <w:bookmarkEnd w:id="367"/>
      <w:bookmarkEnd w:id="368"/>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69" w:name="_Toc37770926"/>
      <w:bookmarkStart w:id="370" w:name="_Toc37771582"/>
      <w:bookmarkStart w:id="371" w:name="_Toc37770927"/>
      <w:bookmarkStart w:id="372" w:name="_Toc37771583"/>
      <w:bookmarkStart w:id="373" w:name="_Toc37107305"/>
      <w:bookmarkStart w:id="374" w:name="_Toc38099261"/>
      <w:bookmarkStart w:id="375" w:name="_Toc44674859"/>
      <w:bookmarkEnd w:id="369"/>
      <w:bookmarkEnd w:id="370"/>
      <w:bookmarkEnd w:id="371"/>
      <w:bookmarkEnd w:id="372"/>
    </w:p>
    <w:p w14:paraId="55DB6216" w14:textId="475A73C3" w:rsidR="00295817" w:rsidRPr="00633320" w:rsidRDefault="00295817" w:rsidP="00F123A0">
      <w:pPr>
        <w:pStyle w:val="StyleHeading1Linespacingsingle"/>
        <w:numPr>
          <w:ilvl w:val="0"/>
          <w:numId w:val="2"/>
        </w:numPr>
      </w:pPr>
      <w:bookmarkStart w:id="376" w:name="_Toc89100646"/>
      <w:r w:rsidRPr="00633320">
        <w:t>Quality Management</w:t>
      </w:r>
      <w:bookmarkEnd w:id="373"/>
      <w:bookmarkEnd w:id="374"/>
      <w:bookmarkEnd w:id="375"/>
      <w:bookmarkEnd w:id="376"/>
    </w:p>
    <w:p w14:paraId="5C4EB6C3" w14:textId="77777777" w:rsidR="00EB55A5" w:rsidRPr="00633320" w:rsidRDefault="00EB55A5" w:rsidP="001B27CF">
      <w:pPr>
        <w:pStyle w:val="Heading2"/>
        <w:rPr>
          <w:lang w:val="en-GB"/>
        </w:rPr>
      </w:pPr>
      <w:bookmarkStart w:id="377" w:name="_Toc37107306"/>
      <w:bookmarkStart w:id="378" w:name="_Toc38099262"/>
      <w:bookmarkStart w:id="379" w:name="_Toc44674860"/>
      <w:bookmarkStart w:id="380" w:name="_Toc89100647"/>
      <w:r w:rsidRPr="00633320">
        <w:rPr>
          <w:lang w:val="en-GB"/>
        </w:rPr>
        <w:t>Quality By Design Principles</w:t>
      </w:r>
      <w:bookmarkEnd w:id="377"/>
      <w:bookmarkEnd w:id="378"/>
      <w:bookmarkEnd w:id="379"/>
      <w:bookmarkEnd w:id="380"/>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1B27CF">
      <w:pPr>
        <w:pStyle w:val="Heading2"/>
        <w:rPr>
          <w:lang w:val="en-GB"/>
        </w:rPr>
      </w:pPr>
      <w:bookmarkStart w:id="381" w:name="_Toc36902929"/>
      <w:bookmarkStart w:id="382" w:name="_Toc36902930"/>
      <w:bookmarkStart w:id="383" w:name="_Toc135020178"/>
      <w:bookmarkStart w:id="384" w:name="_Toc37107307"/>
      <w:bookmarkStart w:id="385" w:name="_Toc38099263"/>
      <w:bookmarkStart w:id="386" w:name="_Toc44674861"/>
      <w:bookmarkStart w:id="387" w:name="_Toc89100648"/>
      <w:bookmarkEnd w:id="381"/>
      <w:bookmarkEnd w:id="382"/>
      <w:r w:rsidRPr="00633320">
        <w:rPr>
          <w:lang w:val="en-GB"/>
        </w:rPr>
        <w:t>Training and monitoring</w:t>
      </w:r>
      <w:bookmarkEnd w:id="383"/>
      <w:bookmarkEnd w:id="384"/>
      <w:bookmarkEnd w:id="385"/>
      <w:bookmarkEnd w:id="386"/>
      <w:bookmarkEnd w:id="387"/>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624233B0"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4062DF" w:rsidRPr="005A7474">
          <w:rPr>
            <w:noProof/>
            <w:vertAlign w:val="superscript"/>
          </w:rPr>
          <w:t>9</w:t>
        </w:r>
      </w:hyperlink>
      <w:r w:rsidR="005A7474" w:rsidRPr="005A7474">
        <w:rPr>
          <w:noProof/>
          <w:vertAlign w:val="superscript"/>
        </w:rPr>
        <w:t>,</w:t>
      </w:r>
      <w:hyperlink w:anchor="_ENREF_10" w:tooltip="Administration., 2013 #113" w:history="1">
        <w:r w:rsidR="004062DF"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88" w:name="_Toc528139379"/>
    </w:p>
    <w:p w14:paraId="2FBC8682" w14:textId="77777777" w:rsidR="009B64A3" w:rsidRPr="00633320" w:rsidRDefault="009B64A3" w:rsidP="001B27CF">
      <w:pPr>
        <w:pStyle w:val="Heading2"/>
        <w:rPr>
          <w:lang w:val="en-GB"/>
        </w:rPr>
      </w:pPr>
      <w:bookmarkStart w:id="389" w:name="_Toc37107308"/>
      <w:bookmarkStart w:id="390" w:name="_Toc38099264"/>
      <w:bookmarkStart w:id="391" w:name="_Toc44674862"/>
      <w:bookmarkStart w:id="392" w:name="_Toc89100649"/>
      <w:r w:rsidRPr="00633320">
        <w:rPr>
          <w:lang w:val="en-GB"/>
        </w:rPr>
        <w:t>Data management</w:t>
      </w:r>
      <w:bookmarkEnd w:id="389"/>
      <w:bookmarkEnd w:id="390"/>
      <w:bookmarkEnd w:id="391"/>
      <w:bookmarkEnd w:id="392"/>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393" w:name="_Toc37107309"/>
      <w:bookmarkStart w:id="394" w:name="_Toc38099265"/>
      <w:bookmarkStart w:id="395" w:name="_Toc44674863"/>
      <w:bookmarkStart w:id="396" w:name="_Toc89100650"/>
      <w:r w:rsidRPr="00633320">
        <w:rPr>
          <w:lang w:val="en-GB"/>
        </w:rPr>
        <w:t>Source documents and archiving</w:t>
      </w:r>
      <w:bookmarkEnd w:id="393"/>
      <w:bookmarkEnd w:id="394"/>
      <w:bookmarkEnd w:id="395"/>
      <w:bookmarkEnd w:id="396"/>
    </w:p>
    <w:p w14:paraId="28854E24" w14:textId="4590C0A1"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854B9C">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397" w:name="_Toc37107310"/>
      <w:bookmarkStart w:id="398" w:name="_Toc38099266"/>
      <w:bookmarkStart w:id="399" w:name="_Toc44674864"/>
      <w:bookmarkStart w:id="400" w:name="_Toc89100651"/>
      <w:r w:rsidRPr="00633320">
        <w:t>Operational and administrative details</w:t>
      </w:r>
      <w:bookmarkEnd w:id="397"/>
      <w:bookmarkEnd w:id="398"/>
      <w:bookmarkEnd w:id="399"/>
      <w:bookmarkEnd w:id="400"/>
    </w:p>
    <w:p w14:paraId="28915A31" w14:textId="77777777" w:rsidR="009B64A3" w:rsidRPr="00633320" w:rsidRDefault="009B64A3" w:rsidP="001B27CF">
      <w:pPr>
        <w:pStyle w:val="Heading2"/>
        <w:rPr>
          <w:lang w:val="en-GB"/>
        </w:rPr>
      </w:pPr>
      <w:bookmarkStart w:id="401" w:name="_Toc37107311"/>
      <w:bookmarkStart w:id="402" w:name="_Toc38099267"/>
      <w:bookmarkStart w:id="403" w:name="_Toc44674865"/>
      <w:bookmarkStart w:id="404" w:name="_Toc89100652"/>
      <w:r w:rsidRPr="00633320">
        <w:rPr>
          <w:lang w:val="en-GB"/>
        </w:rPr>
        <w:t>Sponsor and coordination</w:t>
      </w:r>
      <w:bookmarkEnd w:id="401"/>
      <w:bookmarkEnd w:id="402"/>
      <w:bookmarkEnd w:id="403"/>
      <w:bookmarkEnd w:id="404"/>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405" w:name="_Toc37107312"/>
      <w:bookmarkStart w:id="406" w:name="_Toc38099268"/>
      <w:bookmarkStart w:id="407" w:name="_Toc44674866"/>
      <w:bookmarkStart w:id="408" w:name="_Toc89100653"/>
      <w:r w:rsidRPr="00633320">
        <w:rPr>
          <w:lang w:val="en-GB"/>
        </w:rPr>
        <w:t>Funding</w:t>
      </w:r>
      <w:bookmarkEnd w:id="405"/>
      <w:bookmarkEnd w:id="406"/>
      <w:bookmarkEnd w:id="407"/>
      <w:bookmarkEnd w:id="408"/>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409" w:name="_Toc37107313"/>
      <w:bookmarkStart w:id="410" w:name="_Toc38099269"/>
      <w:bookmarkStart w:id="411" w:name="_Toc44674867"/>
      <w:bookmarkStart w:id="412" w:name="_Toc89100654"/>
      <w:r w:rsidRPr="00633320">
        <w:rPr>
          <w:lang w:val="en-GB"/>
        </w:rPr>
        <w:t>Indemnity</w:t>
      </w:r>
      <w:bookmarkEnd w:id="409"/>
      <w:bookmarkEnd w:id="410"/>
      <w:bookmarkEnd w:id="411"/>
      <w:bookmarkEnd w:id="412"/>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413" w:name="_Toc37107314"/>
      <w:bookmarkStart w:id="414" w:name="_Toc38099270"/>
      <w:bookmarkStart w:id="415" w:name="_Toc44674868"/>
      <w:bookmarkStart w:id="416" w:name="_Toc89100655"/>
      <w:r w:rsidRPr="00633320">
        <w:rPr>
          <w:lang w:val="en-GB"/>
        </w:rPr>
        <w:t>Local Clinical Centres</w:t>
      </w:r>
      <w:bookmarkEnd w:id="413"/>
      <w:bookmarkEnd w:id="414"/>
      <w:bookmarkEnd w:id="415"/>
      <w:bookmarkEnd w:id="416"/>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417" w:name="_Toc34778609"/>
      <w:bookmarkStart w:id="418" w:name="_Toc34780093"/>
      <w:bookmarkStart w:id="419" w:name="_Toc34780353"/>
      <w:bookmarkStart w:id="420" w:name="_Toc34780483"/>
      <w:bookmarkStart w:id="421" w:name="_Toc135020179"/>
      <w:bookmarkStart w:id="422" w:name="_Toc37107315"/>
      <w:bookmarkStart w:id="423" w:name="_Toc38099271"/>
      <w:bookmarkStart w:id="424" w:name="_Toc44674869"/>
      <w:bookmarkStart w:id="425" w:name="_Toc89100656"/>
      <w:bookmarkEnd w:id="417"/>
      <w:bookmarkEnd w:id="418"/>
      <w:bookmarkEnd w:id="419"/>
      <w:bookmarkEnd w:id="420"/>
      <w:r w:rsidRPr="00633320">
        <w:rPr>
          <w:lang w:val="en-GB"/>
        </w:rPr>
        <w:t xml:space="preserve">Supply of study </w:t>
      </w:r>
      <w:bookmarkEnd w:id="388"/>
      <w:bookmarkEnd w:id="421"/>
      <w:r w:rsidR="00C71205" w:rsidRPr="00633320">
        <w:rPr>
          <w:lang w:val="en-GB"/>
        </w:rPr>
        <w:t>treatment</w:t>
      </w:r>
      <w:r w:rsidR="006A79C3" w:rsidRPr="00633320">
        <w:rPr>
          <w:lang w:val="en-GB"/>
        </w:rPr>
        <w:t>s</w:t>
      </w:r>
      <w:bookmarkEnd w:id="422"/>
      <w:bookmarkEnd w:id="423"/>
      <w:bookmarkEnd w:id="424"/>
      <w:bookmarkEnd w:id="425"/>
    </w:p>
    <w:p w14:paraId="7A46E397" w14:textId="0F426134"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del w:id="426" w:author="Leon Peto [2]" w:date="2021-11-29T15:43:00Z">
        <w:r w:rsidR="00913157" w:rsidRPr="00633320" w:rsidDel="007B2888">
          <w:delText>baricitinib</w:delText>
        </w:r>
      </w:del>
      <w:ins w:id="427" w:author="Leon Peto [2]" w:date="2021-11-29T15:43:00Z">
        <w:r w:rsidR="007B2888">
          <w:t>oseltamivir</w:t>
        </w:r>
      </w:ins>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428" w:name="_Toc34780096"/>
      <w:bookmarkStart w:id="429" w:name="_Toc34780356"/>
      <w:bookmarkStart w:id="430" w:name="_Toc34780486"/>
      <w:bookmarkStart w:id="431" w:name="_Toc34780097"/>
      <w:bookmarkStart w:id="432" w:name="_Toc34780357"/>
      <w:bookmarkStart w:id="433" w:name="_Toc34780487"/>
      <w:bookmarkStart w:id="434" w:name="_Toc34780099"/>
      <w:bookmarkStart w:id="435" w:name="_Toc34780359"/>
      <w:bookmarkStart w:id="436" w:name="_Toc34780489"/>
      <w:bookmarkStart w:id="437" w:name="_Toc34780100"/>
      <w:bookmarkStart w:id="438" w:name="_Toc34780360"/>
      <w:bookmarkStart w:id="439" w:name="_Toc34780490"/>
      <w:bookmarkStart w:id="440" w:name="_Toc514776555"/>
      <w:bookmarkStart w:id="441" w:name="_Toc514939429"/>
      <w:bookmarkStart w:id="442" w:name="_Toc514947240"/>
      <w:bookmarkStart w:id="443" w:name="_Toc514776556"/>
      <w:bookmarkStart w:id="444" w:name="_Toc514939430"/>
      <w:bookmarkStart w:id="445" w:name="_Toc514947241"/>
      <w:bookmarkStart w:id="446" w:name="_Toc34780101"/>
      <w:bookmarkStart w:id="447" w:name="_Toc34780361"/>
      <w:bookmarkStart w:id="448" w:name="_Toc34780491"/>
      <w:bookmarkStart w:id="449" w:name="_Toc34780102"/>
      <w:bookmarkStart w:id="450" w:name="_Toc34780362"/>
      <w:bookmarkStart w:id="451" w:name="_Toc34780492"/>
      <w:bookmarkStart w:id="452" w:name="_Toc34780105"/>
      <w:bookmarkStart w:id="453" w:name="_Toc34780365"/>
      <w:bookmarkStart w:id="454" w:name="_Toc34780495"/>
      <w:bookmarkStart w:id="455" w:name="_Toc34780107"/>
      <w:bookmarkStart w:id="456" w:name="_Toc34780367"/>
      <w:bookmarkStart w:id="457" w:name="_Toc34780497"/>
      <w:bookmarkStart w:id="458" w:name="_Toc34780108"/>
      <w:bookmarkStart w:id="459" w:name="_Toc34780368"/>
      <w:bookmarkStart w:id="460" w:name="_Toc34780498"/>
      <w:bookmarkStart w:id="461" w:name="_Toc34780110"/>
      <w:bookmarkStart w:id="462" w:name="_Toc34780370"/>
      <w:bookmarkStart w:id="463" w:name="_Toc34780500"/>
      <w:bookmarkStart w:id="464" w:name="_Toc34780111"/>
      <w:bookmarkStart w:id="465" w:name="_Toc34780371"/>
      <w:bookmarkStart w:id="466" w:name="_Toc34780501"/>
      <w:bookmarkStart w:id="467" w:name="_Toc34780112"/>
      <w:bookmarkStart w:id="468" w:name="_Toc34780372"/>
      <w:bookmarkStart w:id="469" w:name="_Toc34780502"/>
      <w:bookmarkStart w:id="470" w:name="_Toc37107316"/>
      <w:bookmarkStart w:id="471" w:name="_Toc38099272"/>
      <w:bookmarkStart w:id="472" w:name="_Toc44674870"/>
      <w:bookmarkStart w:id="473" w:name="_Toc8910065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633320">
        <w:rPr>
          <w:lang w:val="en-GB"/>
        </w:rPr>
        <w:t>End of trial</w:t>
      </w:r>
      <w:bookmarkEnd w:id="470"/>
      <w:bookmarkEnd w:id="471"/>
      <w:bookmarkEnd w:id="472"/>
      <w:bookmarkEnd w:id="473"/>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474" w:name="_Toc261531375"/>
      <w:bookmarkStart w:id="475" w:name="_Toc261531376"/>
      <w:bookmarkStart w:id="476" w:name="_Toc528139386"/>
      <w:bookmarkStart w:id="477" w:name="_Toc135020188"/>
      <w:bookmarkStart w:id="478" w:name="_Toc37107317"/>
      <w:bookmarkStart w:id="479" w:name="_Toc38099273"/>
      <w:bookmarkStart w:id="480" w:name="_Toc44674871"/>
      <w:bookmarkStart w:id="481" w:name="_Toc89100658"/>
      <w:bookmarkEnd w:id="474"/>
      <w:bookmarkEnd w:id="475"/>
      <w:r w:rsidRPr="00633320">
        <w:rPr>
          <w:lang w:val="en-GB"/>
        </w:rPr>
        <w:t>Publications</w:t>
      </w:r>
      <w:r w:rsidR="0083053F" w:rsidRPr="00633320">
        <w:rPr>
          <w:lang w:val="en-GB"/>
        </w:rPr>
        <w:t xml:space="preserve"> and</w:t>
      </w:r>
      <w:r w:rsidRPr="00633320">
        <w:rPr>
          <w:lang w:val="en-GB"/>
        </w:rPr>
        <w:t xml:space="preserve"> reports</w:t>
      </w:r>
      <w:bookmarkEnd w:id="476"/>
      <w:bookmarkEnd w:id="477"/>
      <w:bookmarkEnd w:id="478"/>
      <w:bookmarkEnd w:id="479"/>
      <w:bookmarkEnd w:id="480"/>
      <w:bookmarkEnd w:id="481"/>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482" w:name="_Toc37107318"/>
      <w:bookmarkStart w:id="483" w:name="_Toc38099274"/>
      <w:bookmarkStart w:id="484" w:name="_Toc44674872"/>
      <w:bookmarkStart w:id="485" w:name="_Toc89100659"/>
      <w:r w:rsidRPr="00633320">
        <w:rPr>
          <w:lang w:val="en-GB"/>
        </w:rPr>
        <w:t>Substudies</w:t>
      </w:r>
      <w:bookmarkEnd w:id="482"/>
      <w:bookmarkEnd w:id="483"/>
      <w:bookmarkEnd w:id="484"/>
      <w:bookmarkEnd w:id="485"/>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486" w:name="_Toc44674873"/>
      <w:bookmarkStart w:id="487" w:name="_Toc89100660"/>
      <w:r w:rsidRPr="00633320">
        <w:t>VERSION HISTORY</w:t>
      </w:r>
      <w:bookmarkEnd w:id="486"/>
      <w:bookmarkEnd w:id="487"/>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488" w:name="_Toc37771598"/>
            <w:bookmarkStart w:id="489" w:name="_Toc261531379"/>
            <w:bookmarkStart w:id="490" w:name="_Toc494539256"/>
            <w:bookmarkStart w:id="491" w:name="_Toc494539258"/>
            <w:bookmarkStart w:id="492" w:name="_Toc494539259"/>
            <w:bookmarkStart w:id="493" w:name="_Toc499039131"/>
            <w:bookmarkStart w:id="494" w:name="_Toc499041180"/>
            <w:bookmarkStart w:id="495" w:name="_Toc499141708"/>
            <w:bookmarkStart w:id="496" w:name="_Toc499141999"/>
            <w:bookmarkStart w:id="497" w:name="_Toc499144817"/>
            <w:bookmarkStart w:id="498" w:name="_Toc499039132"/>
            <w:bookmarkStart w:id="499" w:name="_Toc499041181"/>
            <w:bookmarkStart w:id="500" w:name="_Toc499141709"/>
            <w:bookmarkStart w:id="501" w:name="_Toc499142000"/>
            <w:bookmarkStart w:id="502" w:name="_Toc499144818"/>
            <w:bookmarkStart w:id="503" w:name="_Toc40209089"/>
            <w:bookmarkStart w:id="504" w:name="_Toc40209147"/>
            <w:bookmarkStart w:id="505" w:name="_Toc40209205"/>
            <w:bookmarkStart w:id="506" w:name="_Toc40209090"/>
            <w:bookmarkStart w:id="507" w:name="_Toc40209148"/>
            <w:bookmarkStart w:id="508" w:name="_Toc40209206"/>
            <w:bookmarkStart w:id="509" w:name="_Toc40209091"/>
            <w:bookmarkStart w:id="510" w:name="_Toc40209149"/>
            <w:bookmarkStart w:id="511" w:name="_Toc40209207"/>
            <w:bookmarkStart w:id="512" w:name="_Toc40209092"/>
            <w:bookmarkStart w:id="513" w:name="_Toc40209150"/>
            <w:bookmarkStart w:id="514" w:name="_Toc40209208"/>
            <w:bookmarkStart w:id="515" w:name="_Toc40209093"/>
            <w:bookmarkStart w:id="516" w:name="_Toc40209151"/>
            <w:bookmarkStart w:id="517" w:name="_Toc40209209"/>
            <w:bookmarkStart w:id="518" w:name="_Toc40209094"/>
            <w:bookmarkStart w:id="519" w:name="_Toc40209152"/>
            <w:bookmarkStart w:id="520" w:name="_Toc40209210"/>
            <w:bookmarkStart w:id="521" w:name="_Toc40209154"/>
            <w:bookmarkStart w:id="522" w:name="_Toc124158421"/>
            <w:bookmarkStart w:id="523" w:name="_Toc135020189"/>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31390B">
        <w:trPr>
          <w:ins w:id="524" w:author="Richard Haynes" w:date="2021-11-29T14:07:00Z"/>
        </w:trPr>
        <w:tc>
          <w:tcPr>
            <w:tcW w:w="2156" w:type="dxa"/>
          </w:tcPr>
          <w:p w14:paraId="581D443A" w14:textId="5A70D4C4" w:rsidR="004062DF" w:rsidRDefault="004062DF" w:rsidP="00124F13">
            <w:pPr>
              <w:rPr>
                <w:ins w:id="525" w:author="Richard Haynes" w:date="2021-11-29T14:07:00Z"/>
                <w:sz w:val="20"/>
                <w:szCs w:val="20"/>
              </w:rPr>
            </w:pPr>
            <w:ins w:id="526" w:author="Richard Haynes" w:date="2021-11-29T14:07:00Z">
              <w:r>
                <w:rPr>
                  <w:sz w:val="20"/>
                  <w:szCs w:val="20"/>
                </w:rPr>
                <w:t>V20.0</w:t>
              </w:r>
            </w:ins>
          </w:p>
        </w:tc>
        <w:tc>
          <w:tcPr>
            <w:tcW w:w="1740" w:type="dxa"/>
          </w:tcPr>
          <w:p w14:paraId="75CF4E1E" w14:textId="0CE6258A" w:rsidR="004062DF" w:rsidRDefault="004062DF" w:rsidP="00124F13">
            <w:pPr>
              <w:rPr>
                <w:ins w:id="527" w:author="Richard Haynes" w:date="2021-11-29T14:07:00Z"/>
                <w:sz w:val="20"/>
                <w:szCs w:val="20"/>
              </w:rPr>
            </w:pPr>
            <w:ins w:id="528" w:author="Richard Haynes" w:date="2021-11-29T14:08:00Z">
              <w:r>
                <w:rPr>
                  <w:sz w:val="20"/>
                  <w:szCs w:val="20"/>
                </w:rPr>
                <w:t>29-Nov-21</w:t>
              </w:r>
            </w:ins>
          </w:p>
        </w:tc>
        <w:tc>
          <w:tcPr>
            <w:tcW w:w="6244" w:type="dxa"/>
          </w:tcPr>
          <w:p w14:paraId="2D43F129" w14:textId="77777777" w:rsidR="004062DF" w:rsidRDefault="004062DF" w:rsidP="00124F13">
            <w:pPr>
              <w:rPr>
                <w:ins w:id="529" w:author="Richard Haynes" w:date="2021-11-29T14:08:00Z"/>
                <w:sz w:val="20"/>
                <w:szCs w:val="20"/>
              </w:rPr>
            </w:pPr>
            <w:ins w:id="530" w:author="Richard Haynes" w:date="2021-11-29T14:08:00Z">
              <w:r>
                <w:rPr>
                  <w:sz w:val="20"/>
                  <w:szCs w:val="20"/>
                </w:rPr>
                <w:t>Removal of baricitinib.</w:t>
              </w:r>
            </w:ins>
          </w:p>
          <w:p w14:paraId="2CF4C811" w14:textId="344194D2" w:rsidR="004062DF" w:rsidRDefault="004062DF" w:rsidP="00124F13">
            <w:pPr>
              <w:rPr>
                <w:ins w:id="531" w:author="Richard Haynes" w:date="2021-11-29T14:07:00Z"/>
                <w:sz w:val="20"/>
                <w:szCs w:val="20"/>
              </w:rPr>
            </w:pPr>
            <w:ins w:id="532" w:author="Richard Haynes" w:date="2021-11-29T14:08:00Z">
              <w:r>
                <w:rPr>
                  <w:sz w:val="20"/>
                  <w:szCs w:val="20"/>
                </w:rPr>
                <w:t>Extension of COVID-19 high-dose corticosteroid and empagliflozin comparisons to other countries.</w:t>
              </w:r>
            </w:ins>
          </w:p>
        </w:tc>
      </w:tr>
    </w:tbl>
    <w:p w14:paraId="59380FB9" w14:textId="77777777" w:rsidR="00A81581" w:rsidRDefault="00A81581" w:rsidP="00A81581">
      <w:pPr>
        <w:rPr>
          <w:b/>
        </w:rPr>
      </w:pPr>
      <w:bookmarkStart w:id="533" w:name="_Toc36962155"/>
      <w:bookmarkStart w:id="534" w:name="_Toc36962219"/>
      <w:bookmarkStart w:id="535" w:name="_Toc37064434"/>
      <w:bookmarkStart w:id="536" w:name="_Toc37107083"/>
      <w:bookmarkStart w:id="537" w:name="_Toc37107321"/>
      <w:bookmarkStart w:id="538" w:name="_Toc246777108"/>
      <w:bookmarkStart w:id="539" w:name="_Toc37107322"/>
      <w:bookmarkStart w:id="540" w:name="_Toc38099277"/>
      <w:bookmarkStart w:id="541" w:name="_Toc44674874"/>
      <w:bookmarkEnd w:id="533"/>
      <w:bookmarkEnd w:id="534"/>
      <w:bookmarkEnd w:id="535"/>
      <w:bookmarkEnd w:id="536"/>
      <w:bookmarkEnd w:id="537"/>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c>
          <w:tcPr>
            <w:tcW w:w="3209" w:type="dxa"/>
          </w:tcPr>
          <w:p w14:paraId="61C8C58E" w14:textId="6F86999B" w:rsidR="003B5DC6" w:rsidRDefault="003B5DC6" w:rsidP="00A81581">
            <w:pPr>
              <w:rPr>
                <w:sz w:val="22"/>
              </w:rPr>
            </w:pPr>
            <w:r>
              <w:rPr>
                <w:sz w:val="22"/>
              </w:rPr>
              <w:t>Dimethyl fumarate</w:t>
            </w:r>
          </w:p>
        </w:tc>
        <w:tc>
          <w:tcPr>
            <w:tcW w:w="6851" w:type="dxa"/>
          </w:tcPr>
          <w:p w14:paraId="6E4FD304" w14:textId="3BF4A98B" w:rsidR="003B5DC6" w:rsidRDefault="003B5DC6" w:rsidP="00A81581">
            <w:pPr>
              <w:rPr>
                <w:sz w:val="22"/>
              </w:rPr>
            </w:pPr>
            <w:r>
              <w:rPr>
                <w:sz w:val="22"/>
              </w:rPr>
              <w:t>Analysis ongoing</w:t>
            </w:r>
          </w:p>
        </w:tc>
      </w:tr>
      <w:tr w:rsidR="004062DF" w14:paraId="40816520" w14:textId="77777777" w:rsidTr="00A81581">
        <w:trPr>
          <w:ins w:id="542" w:author="Richard Haynes" w:date="2021-11-29T14:07:00Z"/>
        </w:trPr>
        <w:tc>
          <w:tcPr>
            <w:tcW w:w="3209" w:type="dxa"/>
          </w:tcPr>
          <w:p w14:paraId="54E294B5" w14:textId="73EEA595" w:rsidR="004062DF" w:rsidRDefault="004062DF" w:rsidP="00A81581">
            <w:pPr>
              <w:rPr>
                <w:ins w:id="543" w:author="Richard Haynes" w:date="2021-11-29T14:07:00Z"/>
                <w:sz w:val="22"/>
              </w:rPr>
            </w:pPr>
            <w:ins w:id="544" w:author="Richard Haynes" w:date="2021-11-29T14:07:00Z">
              <w:r>
                <w:rPr>
                  <w:sz w:val="22"/>
                </w:rPr>
                <w:t>Baricitinib</w:t>
              </w:r>
            </w:ins>
          </w:p>
        </w:tc>
        <w:tc>
          <w:tcPr>
            <w:tcW w:w="6851" w:type="dxa"/>
          </w:tcPr>
          <w:p w14:paraId="136FBBB9" w14:textId="07BBFCE8" w:rsidR="004062DF" w:rsidRDefault="004062DF" w:rsidP="00A81581">
            <w:pPr>
              <w:rPr>
                <w:ins w:id="545" w:author="Richard Haynes" w:date="2021-11-29T14:07:00Z"/>
                <w:sz w:val="22"/>
              </w:rPr>
            </w:pPr>
            <w:ins w:id="546" w:author="Richard Haynes" w:date="2021-11-29T14:07:00Z">
              <w:r>
                <w:rPr>
                  <w:sz w:val="22"/>
                </w:rPr>
                <w:t>Analysis ongoing</w:t>
              </w:r>
            </w:ins>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547" w:name="_Toc89100661"/>
      <w:r w:rsidRPr="00633320">
        <w:t>Appendices</w:t>
      </w:r>
      <w:bookmarkEnd w:id="538"/>
      <w:bookmarkEnd w:id="539"/>
      <w:bookmarkEnd w:id="540"/>
      <w:bookmarkEnd w:id="541"/>
      <w:bookmarkEnd w:id="547"/>
    </w:p>
    <w:p w14:paraId="1EF0300E" w14:textId="77777777" w:rsidR="00265B14" w:rsidRPr="00633320" w:rsidRDefault="00265B14" w:rsidP="001B27CF">
      <w:pPr>
        <w:pStyle w:val="Heading2"/>
        <w:rPr>
          <w:lang w:val="en-GB"/>
        </w:rPr>
      </w:pPr>
      <w:bookmarkStart w:id="548" w:name="_Appendix_1:_Assessment"/>
      <w:bookmarkStart w:id="549" w:name="_Ref34817785"/>
      <w:bookmarkStart w:id="550" w:name="_Ref34817916"/>
      <w:bookmarkStart w:id="551" w:name="_Toc37107323"/>
      <w:bookmarkStart w:id="552" w:name="_Toc38099278"/>
      <w:bookmarkStart w:id="553" w:name="_Toc44674875"/>
      <w:bookmarkStart w:id="554" w:name="_Toc89100662"/>
      <w:bookmarkEnd w:id="548"/>
      <w:r w:rsidRPr="00633320">
        <w:rPr>
          <w:lang w:val="en-GB"/>
        </w:rPr>
        <w:t>Appendix 1: Information about the treatment arms</w:t>
      </w:r>
      <w:bookmarkEnd w:id="549"/>
      <w:bookmarkEnd w:id="550"/>
      <w:bookmarkEnd w:id="551"/>
      <w:bookmarkEnd w:id="552"/>
      <w:bookmarkEnd w:id="553"/>
      <w:bookmarkEnd w:id="554"/>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49C600AD"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del w:id="555" w:author="Leon Peto [2]" w:date="2021-11-29T16:55:00Z">
        <w:r w:rsidR="00913157" w:rsidRPr="00633320" w:rsidDel="00586461">
          <w:delText xml:space="preserve"> (</w:delText>
        </w:r>
        <w:r w:rsidR="007B09A7" w:rsidDel="00586461">
          <w:delText xml:space="preserve">countries other than </w:delText>
        </w:r>
        <w:r w:rsidR="00913157" w:rsidRPr="00633320" w:rsidDel="00586461">
          <w:delText>UK</w:delText>
        </w:r>
        <w:r w:rsidR="007B09A7" w:rsidDel="00586461">
          <w:delText xml:space="preserve"> and India</w:delText>
        </w:r>
        <w:r w:rsidR="00913157" w:rsidRPr="00633320" w:rsidDel="00586461">
          <w:delText xml:space="preserve"> only)</w:delText>
        </w:r>
      </w:del>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45D1E0EA"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4062D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4062DF">
          <w:instrText xml:space="preserve"> ADDIN EN.CITE </w:instrText>
        </w:r>
        <w:r w:rsidR="004062DF">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11-14</w:t>
        </w:r>
        <w:r w:rsidR="004062D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4062DF"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4062DF">
          <w:instrText xml:space="preserve"> ADDIN EN.CITE </w:instrText>
        </w:r>
        <w:r w:rsidR="004062DF">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15</w:t>
        </w:r>
        <w:r w:rsidR="004062DF"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61F9A10F"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4062D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4062D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4062DF">
          <w:fldChar w:fldCharType="begin"/>
        </w:r>
        <w:r w:rsidR="004062DF">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4062DF">
          <w:fldChar w:fldCharType="separate"/>
        </w:r>
        <w:r w:rsidR="004062DF" w:rsidRPr="005A7474">
          <w:rPr>
            <w:noProof/>
            <w:vertAlign w:val="superscript"/>
          </w:rPr>
          <w:t>18</w:t>
        </w:r>
        <w:r w:rsidR="004062D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4062D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4062DF">
          <w:instrText xml:space="preserve"> ADDIN EN.CITE </w:instrText>
        </w:r>
        <w:r w:rsidR="004062D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4062DF">
          <w:instrText xml:space="preserve"> ADDIN EN.CITE.DATA </w:instrText>
        </w:r>
        <w:r w:rsidR="004062DF">
          <w:fldChar w:fldCharType="end"/>
        </w:r>
        <w:r w:rsidR="004062DF">
          <w:fldChar w:fldCharType="separate"/>
        </w:r>
        <w:r w:rsidR="004062DF" w:rsidRPr="005A7474">
          <w:rPr>
            <w:noProof/>
            <w:vertAlign w:val="superscript"/>
          </w:rPr>
          <w:t>19</w:t>
        </w:r>
        <w:r w:rsidR="004062D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EE1F6E"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0A2C5E92"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5CAC2632"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4062D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4062DF">
          <w:instrText xml:space="preserve"> ADDIN EN.CITE </w:instrText>
        </w:r>
        <w:r w:rsidR="004062DF">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20</w:t>
        </w:r>
        <w:r w:rsidR="004062DF" w:rsidRPr="00633320">
          <w:fldChar w:fldCharType="end"/>
        </w:r>
      </w:hyperlink>
    </w:p>
    <w:p w14:paraId="35A0859D" w14:textId="472348DF" w:rsidR="00F56CF4" w:rsidRPr="00633320" w:rsidRDefault="00F56CF4" w:rsidP="00942698">
      <w:pPr>
        <w:numPr>
          <w:ilvl w:val="0"/>
          <w:numId w:val="43"/>
        </w:numPr>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4062D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4062DF">
          <w:instrText xml:space="preserve"> ADDIN EN.CITE </w:instrText>
        </w:r>
        <w:r w:rsidR="004062DF">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21</w:t>
        </w:r>
        <w:r w:rsidR="004062DF" w:rsidRPr="00633320">
          <w:fldChar w:fldCharType="end"/>
        </w:r>
      </w:hyperlink>
    </w:p>
    <w:p w14:paraId="6A32B35F" w14:textId="1EA5F73F"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4062D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4062DF">
          <w:instrText xml:space="preserve"> ADDIN EN.CITE </w:instrText>
        </w:r>
        <w:r w:rsidR="004062DF">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22</w:t>
        </w:r>
        <w:r w:rsidR="004062DF" w:rsidRPr="00633320">
          <w:fldChar w:fldCharType="end"/>
        </w:r>
      </w:hyperlink>
    </w:p>
    <w:p w14:paraId="36182D76" w14:textId="38A3B5AC" w:rsidR="00F56CF4" w:rsidRPr="00633320" w:rsidRDefault="00F56CF4" w:rsidP="00942698">
      <w:pPr>
        <w:numPr>
          <w:ilvl w:val="0"/>
          <w:numId w:val="43"/>
        </w:numPr>
      </w:pPr>
      <w:r w:rsidRPr="00633320">
        <w:t xml:space="preserve">Tuberculous Meningitis dexamethasone </w:t>
      </w:r>
      <w:r w:rsidR="007B09A7" w:rsidRPr="00633320">
        <w:t xml:space="preserve">0.4mg/k/day </w:t>
      </w:r>
      <w:r w:rsidRPr="00633320">
        <w:t>for 7 days then reducing over 8 weeks.</w:t>
      </w:r>
      <w:hyperlink w:anchor="_ENREF_23" w:tooltip="Thwaites, 2004 #3086" w:history="1">
        <w:r w:rsidR="004062D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4062DF">
          <w:instrText xml:space="preserve"> ADDIN EN.CITE </w:instrText>
        </w:r>
        <w:r w:rsidR="004062DF">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23</w:t>
        </w:r>
        <w:r w:rsidR="004062DF" w:rsidRPr="00633320">
          <w:fldChar w:fldCharType="end"/>
        </w:r>
      </w:hyperlink>
    </w:p>
    <w:p w14:paraId="5894DB90" w14:textId="07FBC3F5"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4062DF"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4062DF">
          <w:instrText xml:space="preserve"> ADDIN EN.CITE </w:instrText>
        </w:r>
        <w:r w:rsidR="004062DF">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24</w:t>
        </w:r>
        <w:r w:rsidR="004062DF" w:rsidRPr="00633320">
          <w:fldChar w:fldCharType="end"/>
        </w:r>
      </w:hyperlink>
      <w:r w:rsidRPr="00633320">
        <w:t xml:space="preserve"> </w:t>
      </w:r>
    </w:p>
    <w:p w14:paraId="61B7F907" w14:textId="502A3993"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4062D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4062DF">
          <w:instrText xml:space="preserve"> ADDIN EN.CITE </w:instrText>
        </w:r>
        <w:r w:rsidR="004062DF">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4062DF">
          <w:instrText xml:space="preserve"> ADDIN EN.CITE.DATA </w:instrText>
        </w:r>
        <w:r w:rsidR="004062DF">
          <w:fldChar w:fldCharType="end"/>
        </w:r>
        <w:r w:rsidR="004062DF" w:rsidRPr="00633320">
          <w:fldChar w:fldCharType="separate"/>
        </w:r>
        <w:r w:rsidR="004062DF" w:rsidRPr="005A7474">
          <w:rPr>
            <w:noProof/>
            <w:vertAlign w:val="superscript"/>
          </w:rPr>
          <w:t>25</w:t>
        </w:r>
        <w:r w:rsidR="004062DF" w:rsidRPr="00633320">
          <w:fldChar w:fldCharType="end"/>
        </w:r>
      </w:hyperlink>
    </w:p>
    <w:p w14:paraId="69D979F3" w14:textId="77777777" w:rsidR="00F56CF4" w:rsidRPr="00633320" w:rsidRDefault="00F56CF4" w:rsidP="00F56CF4"/>
    <w:p w14:paraId="0C303D5C" w14:textId="62F65C8C" w:rsidR="00DD4AB9" w:rsidRPr="00633320" w:rsidRDefault="00EE1F6E" w:rsidP="008F69C6">
      <w:hyperlink w:anchor="_ENREF_23" w:tooltip="Rodrigues, 2020 #3037" w:history="1"/>
    </w:p>
    <w:p w14:paraId="0C2E08F4" w14:textId="4042A828" w:rsidR="00AC4FBC" w:rsidRPr="00633320" w:rsidDel="004062DF" w:rsidRDefault="00E67655" w:rsidP="008F69C6">
      <w:pPr>
        <w:rPr>
          <w:del w:id="556" w:author="Richard Haynes" w:date="2021-11-29T14:11:00Z"/>
        </w:rPr>
      </w:pPr>
      <w:del w:id="557" w:author="Richard Haynes" w:date="2021-11-29T14:11:00Z">
        <w:r w:rsidRPr="00633320" w:rsidDel="004062DF">
          <w:rPr>
            <w:b/>
          </w:rPr>
          <w:delText xml:space="preserve"> </w:delText>
        </w:r>
        <w:r w:rsidR="00BC0301" w:rsidRPr="00633320" w:rsidDel="004062DF">
          <w:rPr>
            <w:b/>
          </w:rPr>
          <w:delText>Baricitinib</w:delText>
        </w:r>
        <w:r w:rsidR="00723FB3" w:rsidDel="004062DF">
          <w:rPr>
            <w:b/>
          </w:rPr>
          <w:delText xml:space="preserve"> </w:delText>
        </w:r>
        <w:r w:rsidR="00723FB3" w:rsidRPr="00633320" w:rsidDel="004062DF">
          <w:rPr>
            <w:b/>
          </w:rPr>
          <w:delText xml:space="preserve">[UK </w:delText>
        </w:r>
        <w:r w:rsidR="00723FB3" w:rsidDel="004062DF">
          <w:rPr>
            <w:b/>
          </w:rPr>
          <w:delText xml:space="preserve">and India </w:delText>
        </w:r>
        <w:r w:rsidR="00723FB3" w:rsidRPr="00633320" w:rsidDel="004062DF">
          <w:rPr>
            <w:b/>
          </w:rPr>
          <w:delText>only]</w:delText>
        </w:r>
        <w:r w:rsidR="00BC0301" w:rsidRPr="00633320" w:rsidDel="004062DF">
          <w:rPr>
            <w:b/>
          </w:rPr>
          <w:delText xml:space="preserve">: </w:delText>
        </w:r>
        <w:r w:rsidR="00BC0301" w:rsidRPr="00633320" w:rsidDel="004062DF">
          <w:delText>Baricitinib is a JAK (Janus kinase) 1/2 inhibitor licensed for the treatment of rheumatoid arthritis and atopic dermatitis. JAK 1/2 inhibition prevents downstream phosphorylation (and hence activation) of STAT (signal transducers and activators of transcript</w:delText>
        </w:r>
        <w:r w:rsidR="00BB2E61" w:rsidRPr="00633320" w:rsidDel="004062DF">
          <w:delText>ion</w:delText>
        </w:r>
        <w:r w:rsidR="00BC0301" w:rsidRPr="00633320" w:rsidDel="004062DF">
          <w:delText xml:space="preserve">). The JAK-STAT pathway  mediates the effect of several interleukins (including IL-6), so JAK inhibitors </w:delText>
        </w:r>
        <w:r w:rsidR="00AC4FBC" w:rsidRPr="00633320" w:rsidDel="004062DF">
          <w:delText>reduce the cascade of inflammatory mediators that derive from IL-6 activation of its receptor. Baricitinib also binds tyrosine kinase 2, preventing its activation.</w:delText>
        </w:r>
        <w:r w:rsidR="0038151E" w:rsidDel="004062DF">
          <w:fldChar w:fldCharType="begin"/>
        </w:r>
        <w:r w:rsidR="0038151E" w:rsidDel="004062DF">
          <w:delInstrText xml:space="preserve"> HYPERLINK \l "_ENREF_26" \o "Bronte, 2020 #3042" </w:delInstrText>
        </w:r>
        <w:r w:rsidR="0038151E" w:rsidDel="004062DF">
          <w:fldChar w:fldCharType="end"/>
        </w:r>
        <w:r w:rsidR="00AC4FBC" w:rsidRPr="00633320" w:rsidDel="004062DF">
          <w:delText xml:space="preserve"> Recent genetic data support a causal link between high tyrosine kinase expression (hence activity) and severe COVID-19.</w:delText>
        </w:r>
        <w:r w:rsidR="0038151E" w:rsidDel="004062DF">
          <w:fldChar w:fldCharType="begin"/>
        </w:r>
        <w:r w:rsidR="0038151E" w:rsidDel="004062DF">
          <w:delInstrText xml:space="preserve"> HYPERLINK \l "_ENREF_27" \o "Pairo-Castineira, 2020 #3041" </w:delInstrText>
        </w:r>
        <w:r w:rsidR="0038151E" w:rsidDel="004062DF">
          <w:fldChar w:fldCharType="end"/>
        </w:r>
        <w:r w:rsidR="00AC4FBC" w:rsidRPr="00633320" w:rsidDel="004062DF">
          <w:delText xml:space="preserve"> Baricitinib was tested in the Adaptive Covid-19 Treatment Trial-2 and </w:delText>
        </w:r>
        <w:r w:rsidR="003038F1" w:rsidRPr="00633320" w:rsidDel="004062DF">
          <w:delText xml:space="preserve">was </w:delText>
        </w:r>
        <w:r w:rsidR="00AC4FBC" w:rsidRPr="00633320" w:rsidDel="004062DF">
          <w:delText>shown to improve time to recovery (rate ratio for recovery 1.16, 95% CI 1.01-1.32). 28-day mortality was 5.1% among participants allocated baricitinib compared to 7.8% allocated placebo (HR 0.65, 95% CI 0.39-1.09).</w:delText>
        </w:r>
        <w:r w:rsidR="0038151E" w:rsidDel="004062DF">
          <w:fldChar w:fldCharType="begin"/>
        </w:r>
        <w:r w:rsidR="0038151E" w:rsidDel="004062DF">
          <w:delInstrText xml:space="preserve"> HYPERLINK \l "_ENREF_28" \o "Kalil, 2020 #3040" </w:delInstrText>
        </w:r>
        <w:r w:rsidR="0038151E" w:rsidDel="004062DF">
          <w:fldChar w:fldCharType="end"/>
        </w:r>
        <w:r w:rsidR="00AC4FBC" w:rsidRPr="00633320" w:rsidDel="004062DF">
          <w:delText xml:space="preserve"> Serious adverse events were less frequent among participants allocated baricitinib (16.0% vs. 21.0%; p=0.03). </w:delText>
        </w:r>
      </w:del>
    </w:p>
    <w:p w14:paraId="5A504901" w14:textId="5839D162" w:rsidR="00AF5EED" w:rsidRPr="00633320" w:rsidDel="004062DF" w:rsidRDefault="00AF5EED" w:rsidP="008F69C6">
      <w:pPr>
        <w:rPr>
          <w:del w:id="558" w:author="Richard Haynes" w:date="2021-11-29T14:11:00Z"/>
        </w:rPr>
      </w:pPr>
    </w:p>
    <w:p w14:paraId="51913D4B" w14:textId="1BF1A3C5" w:rsidR="008F69C6" w:rsidRPr="00633320" w:rsidRDefault="00CA2F0D" w:rsidP="008F69C6">
      <w:pPr>
        <w:rPr>
          <w:b/>
        </w:rPr>
      </w:pPr>
      <w:r w:rsidRPr="00633320">
        <w:rPr>
          <w:b/>
        </w:rPr>
        <w:t>T</w:t>
      </w:r>
      <w:r w:rsidR="008F69C6" w:rsidRPr="00633320">
        <w:rPr>
          <w:b/>
        </w:rPr>
        <w:t>ocilizumab</w:t>
      </w:r>
      <w:r w:rsidR="008F69C6" w:rsidRPr="00633320">
        <w:t xml:space="preserve"> </w:t>
      </w:r>
      <w:r w:rsidR="00723FB3" w:rsidRPr="00633320">
        <w:rPr>
          <w:b/>
        </w:rPr>
        <w:t xml:space="preserve">[UK only] </w:t>
      </w:r>
      <w:r w:rsidRPr="00633320">
        <w:t>is a monoclonal antibody</w:t>
      </w:r>
      <w:r w:rsidR="008F69C6" w:rsidRPr="00633320">
        <w:t xml:space="preserve"> that bind</w:t>
      </w:r>
      <w:r w:rsidRPr="00633320">
        <w:t>s</w:t>
      </w:r>
      <w:r w:rsidR="008F69C6" w:rsidRPr="00633320">
        <w:t xml:space="preserve"> to the receptor for IL-6</w:t>
      </w:r>
      <w:r w:rsidRPr="00633320">
        <w:t>, blocking</w:t>
      </w:r>
      <w:r w:rsidR="008F69C6" w:rsidRPr="00633320">
        <w:t xml:space="preserve"> IL-6 signalling and reduce</w:t>
      </w:r>
      <w:r w:rsidR="009726DB" w:rsidRPr="00633320">
        <w:t>s</w:t>
      </w:r>
      <w:r w:rsidR="008F69C6" w:rsidRPr="00633320">
        <w:t xml:space="preserve"> inflammation. </w:t>
      </w:r>
      <w:r w:rsidRPr="00633320">
        <w:t>Tocilizumab is</w:t>
      </w:r>
      <w:r w:rsidR="008F69C6" w:rsidRPr="00633320">
        <w:t xml:space="preserve"> licensed for use in patients with rheumatoid arthritis</w:t>
      </w:r>
      <w:r w:rsidRPr="00633320">
        <w:t xml:space="preserve"> and </w:t>
      </w:r>
      <w:r w:rsidR="008F69C6" w:rsidRPr="00633320">
        <w:t xml:space="preserve">for use in people aged </w:t>
      </w:r>
      <w:r w:rsidR="00CA5601" w:rsidRPr="00633320">
        <w:t xml:space="preserve">at least </w:t>
      </w:r>
      <w:r w:rsidR="008F69C6" w:rsidRPr="00633320">
        <w:t>2 years with</w:t>
      </w:r>
      <w:r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4EF52EDE"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EN.CITE.DATA </w:instrText>
      </w:r>
      <w:r w:rsidR="004062DF">
        <w:fldChar w:fldCharType="end"/>
      </w:r>
      <w:r w:rsidR="00472D4D" w:rsidRPr="00633320">
        <w:fldChar w:fldCharType="separate"/>
      </w:r>
      <w:hyperlink w:anchor="_ENREF_4" w:tooltip="Wang, 2020 #2854" w:history="1">
        <w:r w:rsidR="004062DF" w:rsidRPr="004062DF">
          <w:rPr>
            <w:noProof/>
            <w:vertAlign w:val="superscript"/>
          </w:rPr>
          <w:t>4</w:t>
        </w:r>
      </w:hyperlink>
      <w:r w:rsidR="004062DF" w:rsidRPr="004062DF">
        <w:rPr>
          <w:noProof/>
          <w:vertAlign w:val="superscript"/>
        </w:rPr>
        <w:t>,</w:t>
      </w:r>
      <w:hyperlink w:anchor="_ENREF_6" w:tooltip="Zhou, 2020 #3000" w:history="1">
        <w:r w:rsidR="004062DF" w:rsidRPr="004062DF">
          <w:rPr>
            <w:noProof/>
            <w:vertAlign w:val="superscript"/>
          </w:rPr>
          <w:t>6</w:t>
        </w:r>
      </w:hyperlink>
      <w:r w:rsidR="004062DF" w:rsidRPr="004062DF">
        <w:rPr>
          <w:noProof/>
          <w:vertAlign w:val="superscript"/>
        </w:rPr>
        <w:t>,</w:t>
      </w:r>
      <w:hyperlink w:anchor="_ENREF_26" w:tooltip="Zhang, 2020 #2996" w:history="1">
        <w:r w:rsidR="004062DF" w:rsidRPr="004062DF">
          <w:rPr>
            <w:noProof/>
            <w:vertAlign w:val="superscript"/>
          </w:rPr>
          <w:t>26</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EN.CITE.DATA </w:instrText>
      </w:r>
      <w:r w:rsidR="004062DF">
        <w:fldChar w:fldCharType="end"/>
      </w:r>
      <w:r w:rsidR="007F3FD0" w:rsidRPr="00633320">
        <w:fldChar w:fldCharType="separate"/>
      </w:r>
      <w:hyperlink w:anchor="_ENREF_26" w:tooltip="Zhang, 2020 #2996" w:history="1">
        <w:r w:rsidR="004062DF" w:rsidRPr="004062DF">
          <w:rPr>
            <w:noProof/>
            <w:vertAlign w:val="superscript"/>
          </w:rPr>
          <w:t>26</w:t>
        </w:r>
      </w:hyperlink>
      <w:r w:rsidR="004062DF" w:rsidRPr="004062DF">
        <w:rPr>
          <w:noProof/>
          <w:vertAlign w:val="superscript"/>
        </w:rPr>
        <w:t>,</w:t>
      </w:r>
      <w:hyperlink w:anchor="_ENREF_27" w:tooltip="Zhang, 2020 #93" w:history="1">
        <w:r w:rsidR="004062DF" w:rsidRPr="004062DF">
          <w:rPr>
            <w:noProof/>
            <w:vertAlign w:val="superscript"/>
          </w:rPr>
          <w:t>27</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4FAF6C01" w:rsidR="00BC0301" w:rsidRPr="00633320" w:rsidRDefault="00BC0301" w:rsidP="00BC0301">
      <w:r w:rsidRPr="00633320">
        <w:rPr>
          <w:b/>
        </w:rPr>
        <w:t>Anakinra</w:t>
      </w:r>
      <w:r w:rsidR="00723FB3">
        <w:rPr>
          <w:b/>
        </w:rPr>
        <w:t xml:space="preserve"> </w:t>
      </w:r>
      <w:r w:rsidR="00723FB3" w:rsidRPr="00633320">
        <w:rPr>
          <w:b/>
        </w:rPr>
        <w:t>[UK only]</w:t>
      </w:r>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28" w:tooltip="Henderson, 2020 #3044" w:history="1">
        <w:r w:rsidR="004062DF" w:rsidRPr="00633320">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4062DF">
          <w:rPr>
            <w:bCs w:val="0"/>
          </w:rPr>
          <w:instrText xml:space="preserve"> ADDIN EN.CITE </w:instrText>
        </w:r>
        <w:r w:rsidR="004062DF">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4062DF">
          <w:rPr>
            <w:bCs w:val="0"/>
          </w:rPr>
          <w:instrText xml:space="preserve"> ADDIN EN.CITE.DATA </w:instrText>
        </w:r>
        <w:r w:rsidR="004062DF">
          <w:rPr>
            <w:bCs w:val="0"/>
          </w:rPr>
        </w:r>
        <w:r w:rsidR="004062DF">
          <w:rPr>
            <w:bCs w:val="0"/>
          </w:rPr>
          <w:fldChar w:fldCharType="end"/>
        </w:r>
        <w:r w:rsidR="004062DF" w:rsidRPr="00633320">
          <w:rPr>
            <w:bCs w:val="0"/>
          </w:rPr>
        </w:r>
        <w:r w:rsidR="004062DF" w:rsidRPr="00633320">
          <w:rPr>
            <w:bCs w:val="0"/>
          </w:rPr>
          <w:fldChar w:fldCharType="separate"/>
        </w:r>
        <w:r w:rsidR="004062DF" w:rsidRPr="004062DF">
          <w:rPr>
            <w:bCs w:val="0"/>
            <w:noProof/>
            <w:vertAlign w:val="superscript"/>
          </w:rPr>
          <w:t>28</w:t>
        </w:r>
        <w:r w:rsidR="004062DF"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29" w:tooltip="Lee, 2020 #3045" w:history="1">
        <w:r w:rsidR="004062DF" w:rsidRPr="00633320">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4062DF">
          <w:rPr>
            <w:bCs w:val="0"/>
          </w:rPr>
          <w:instrText xml:space="preserve"> ADDIN EN.CITE </w:instrText>
        </w:r>
        <w:r w:rsidR="004062DF">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4062DF">
          <w:rPr>
            <w:bCs w:val="0"/>
          </w:rPr>
          <w:instrText xml:space="preserve"> ADDIN EN.CITE.DATA </w:instrText>
        </w:r>
        <w:r w:rsidR="004062DF">
          <w:rPr>
            <w:bCs w:val="0"/>
          </w:rPr>
        </w:r>
        <w:r w:rsidR="004062DF">
          <w:rPr>
            <w:bCs w:val="0"/>
          </w:rPr>
          <w:fldChar w:fldCharType="end"/>
        </w:r>
        <w:r w:rsidR="004062DF" w:rsidRPr="00633320">
          <w:rPr>
            <w:bCs w:val="0"/>
          </w:rPr>
        </w:r>
        <w:r w:rsidR="004062DF" w:rsidRPr="00633320">
          <w:rPr>
            <w:bCs w:val="0"/>
          </w:rPr>
          <w:fldChar w:fldCharType="separate"/>
        </w:r>
        <w:r w:rsidR="004062DF" w:rsidRPr="004062DF">
          <w:rPr>
            <w:bCs w:val="0"/>
            <w:noProof/>
            <w:vertAlign w:val="superscript"/>
          </w:rPr>
          <w:t>29</w:t>
        </w:r>
        <w:r w:rsidR="004062DF"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6F0B62B" w:rsidR="00052E11" w:rsidRDefault="00EE1F6E" w:rsidP="000C0005">
      <w:pPr>
        <w:autoSpaceDE/>
        <w:autoSpaceDN/>
        <w:adjustRightInd/>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0" w:tooltip="Daniele, 2016 #3091" w:history="1">
        <w:r w:rsidR="004062DF" w:rsidRPr="002F6C5D">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4062DF">
          <w:instrText xml:space="preserve"> ADDIN EN.CITE </w:instrText>
        </w:r>
        <w:r w:rsidR="004062DF">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4062DF">
          <w:instrText xml:space="preserve"> ADDIN EN.CITE.DATA </w:instrText>
        </w:r>
        <w:r w:rsidR="004062DF">
          <w:fldChar w:fldCharType="end"/>
        </w:r>
        <w:r w:rsidR="004062DF" w:rsidRPr="002F6C5D">
          <w:fldChar w:fldCharType="separate"/>
        </w:r>
        <w:r w:rsidR="004062DF" w:rsidRPr="004062DF">
          <w:rPr>
            <w:noProof/>
            <w:vertAlign w:val="superscript"/>
          </w:rPr>
          <w:t>30</w:t>
        </w:r>
        <w:r w:rsidR="004062DF"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 </w:instrText>
      </w:r>
      <w:r w:rsidR="004062DF">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EN.CITE.DATA </w:instrText>
      </w:r>
      <w:r w:rsidR="004062DF">
        <w:fldChar w:fldCharType="end"/>
      </w:r>
      <w:r w:rsidR="002F6C5D" w:rsidRPr="002F6C5D">
        <w:fldChar w:fldCharType="separate"/>
      </w:r>
      <w:hyperlink w:anchor="_ENREF_31" w:tooltip="Codo, 2020 #3092" w:history="1">
        <w:r w:rsidR="004062DF" w:rsidRPr="004062DF">
          <w:rPr>
            <w:noProof/>
            <w:vertAlign w:val="superscript"/>
          </w:rPr>
          <w:t>31</w:t>
        </w:r>
      </w:hyperlink>
      <w:r w:rsidR="004062DF" w:rsidRPr="004062DF">
        <w:rPr>
          <w:noProof/>
          <w:vertAlign w:val="superscript"/>
        </w:rPr>
        <w:t>,</w:t>
      </w:r>
      <w:hyperlink w:anchor="_ENREF_32" w:tooltip="Icard, 2021 #3093" w:history="1">
        <w:r w:rsidR="004062DF" w:rsidRPr="004062DF">
          <w:rPr>
            <w:noProof/>
            <w:vertAlign w:val="superscript"/>
          </w:rPr>
          <w:t>32</w:t>
        </w:r>
      </w:hyperlink>
      <w:r w:rsidR="002F6C5D" w:rsidRPr="002F6C5D">
        <w:rPr>
          <w:bCs w:val="0"/>
        </w:rPr>
        <w:fldChar w:fldCharType="end"/>
      </w:r>
      <w:r w:rsidR="002F6C5D" w:rsidRPr="002F6C5D">
        <w:t xml:space="preserve"> SGLT-2i rapidly improve endothelial function, possibly because of reduced oxidative stress.</w:t>
      </w:r>
      <w:hyperlink w:anchor="_ENREF_33" w:tooltip="Solini, 2017 #3094" w:history="1">
        <w:r w:rsidR="004062DF"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4062DF">
          <w:instrText xml:space="preserve"> ADDIN EN.CITE </w:instrText>
        </w:r>
        <w:r w:rsidR="004062DF">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4062DF">
          <w:instrText xml:space="preserve"> ADDIN EN.CITE.DATA </w:instrText>
        </w:r>
        <w:r w:rsidR="004062DF">
          <w:fldChar w:fldCharType="end"/>
        </w:r>
        <w:r w:rsidR="004062DF" w:rsidRPr="002F6C5D">
          <w:fldChar w:fldCharType="separate"/>
        </w:r>
        <w:r w:rsidR="004062DF" w:rsidRPr="004062DF">
          <w:rPr>
            <w:noProof/>
            <w:vertAlign w:val="superscript"/>
          </w:rPr>
          <w:t>33</w:t>
        </w:r>
        <w:r w:rsidR="004062DF" w:rsidRPr="002F6C5D">
          <w:rPr>
            <w:bCs w:val="0"/>
          </w:rPr>
          <w:fldChar w:fldCharType="end"/>
        </w:r>
      </w:hyperlink>
      <w:r w:rsidR="002F6C5D" w:rsidRPr="002F6C5D">
        <w:t xml:space="preserve"> SGLT-2i have significant anti-inflammatory effects, reducing levels of C-reactive protein and interleukin-6.</w:t>
      </w:r>
      <w:hyperlink w:anchor="_ENREF_34" w:tooltip="Bonnet, 2018 #3095" w:history="1">
        <w:r w:rsidR="004062DF" w:rsidRPr="002F6C5D">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4062DF">
          <w:instrText xml:space="preserve"> ADDIN EN.CITE </w:instrText>
        </w:r>
        <w:r w:rsidR="004062DF">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4062DF">
          <w:instrText xml:space="preserve"> ADDIN EN.CITE.DATA </w:instrText>
        </w:r>
        <w:r w:rsidR="004062DF">
          <w:fldChar w:fldCharType="end"/>
        </w:r>
        <w:r w:rsidR="004062DF" w:rsidRPr="002F6C5D">
          <w:fldChar w:fldCharType="separate"/>
        </w:r>
        <w:r w:rsidR="004062DF" w:rsidRPr="004062DF">
          <w:rPr>
            <w:noProof/>
            <w:vertAlign w:val="superscript"/>
          </w:rPr>
          <w:t>34</w:t>
        </w:r>
        <w:r w:rsidR="004062DF" w:rsidRPr="002F6C5D">
          <w:rPr>
            <w:bCs w:val="0"/>
          </w:rPr>
          <w:fldChar w:fldCharType="end"/>
        </w:r>
      </w:hyperlink>
      <w:r w:rsidR="002F6C5D" w:rsidRPr="002F6C5D">
        <w:t xml:space="preserve"> Experimental studies have also shown reduced activation of the NLRP3 inflammasome.</w:t>
      </w:r>
      <w:hyperlink w:anchor="_ENREF_35" w:tooltip="Kim, 2020 #3096" w:history="1">
        <w:r w:rsidR="004062DF" w:rsidRPr="002F6C5D">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4062DF">
          <w:instrText xml:space="preserve"> ADDIN EN.CITE </w:instrText>
        </w:r>
        <w:r w:rsidR="004062DF">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4062DF">
          <w:instrText xml:space="preserve"> ADDIN EN.CITE.DATA </w:instrText>
        </w:r>
        <w:r w:rsidR="004062DF">
          <w:fldChar w:fldCharType="end"/>
        </w:r>
        <w:r w:rsidR="004062DF" w:rsidRPr="002F6C5D">
          <w:fldChar w:fldCharType="separate"/>
        </w:r>
        <w:r w:rsidR="004062DF" w:rsidRPr="004062DF">
          <w:rPr>
            <w:noProof/>
            <w:vertAlign w:val="superscript"/>
          </w:rPr>
          <w:t>35</w:t>
        </w:r>
        <w:r w:rsidR="004062DF"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 </w:instrText>
      </w:r>
      <w:r w:rsidR="004062DF">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EN.CITE.DATA </w:instrText>
      </w:r>
      <w:r w:rsidR="004062DF">
        <w:fldChar w:fldCharType="end"/>
      </w:r>
      <w:r w:rsidR="002F6C5D" w:rsidRPr="002F6C5D">
        <w:fldChar w:fldCharType="separate"/>
      </w:r>
      <w:hyperlink w:anchor="_ENREF_36" w:tooltip="Lambers Heerspink, 2013 #3098" w:history="1">
        <w:r w:rsidR="004062DF" w:rsidRPr="004062DF">
          <w:rPr>
            <w:noProof/>
            <w:vertAlign w:val="superscript"/>
          </w:rPr>
          <w:t>36</w:t>
        </w:r>
      </w:hyperlink>
      <w:r w:rsidR="004062DF" w:rsidRPr="004062DF">
        <w:rPr>
          <w:noProof/>
          <w:vertAlign w:val="superscript"/>
        </w:rPr>
        <w:t>,</w:t>
      </w:r>
      <w:hyperlink w:anchor="_ENREF_37" w:tooltip="Ghanim, 2020 #3099" w:history="1">
        <w:r w:rsidR="004062DF" w:rsidRPr="004062DF">
          <w:rPr>
            <w:noProof/>
            <w:vertAlign w:val="superscript"/>
          </w:rPr>
          <w:t>37</w:t>
        </w:r>
      </w:hyperlink>
      <w:r w:rsidR="002F6C5D" w:rsidRPr="002F6C5D">
        <w:rPr>
          <w:bCs w:val="0"/>
        </w:rPr>
        <w:fldChar w:fldCharType="end"/>
      </w:r>
      <w:r w:rsidR="002F6C5D" w:rsidRPr="002F6C5D">
        <w:t xml:space="preserve"> and together with improved endothelial function</w:t>
      </w:r>
      <w:hyperlink w:anchor="_ENREF_33" w:tooltip="Solini, 2017 #3094" w:history="1">
        <w:r w:rsidR="004062DF"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4062DF">
          <w:instrText xml:space="preserve"> ADDIN EN.CITE </w:instrText>
        </w:r>
        <w:r w:rsidR="004062DF">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4062DF">
          <w:instrText xml:space="preserve"> ADDIN EN.CITE.DATA </w:instrText>
        </w:r>
        <w:r w:rsidR="004062DF">
          <w:fldChar w:fldCharType="end"/>
        </w:r>
        <w:r w:rsidR="004062DF" w:rsidRPr="002F6C5D">
          <w:fldChar w:fldCharType="separate"/>
        </w:r>
        <w:r w:rsidR="004062DF" w:rsidRPr="004062DF">
          <w:rPr>
            <w:noProof/>
            <w:vertAlign w:val="superscript"/>
          </w:rPr>
          <w:t>33</w:t>
        </w:r>
        <w:r w:rsidR="004062DF"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 </w:instrText>
      </w:r>
      <w:r w:rsidR="004062DF">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EN.CITE.DATA </w:instrText>
      </w:r>
      <w:r w:rsidR="004062DF">
        <w:fldChar w:fldCharType="end"/>
      </w:r>
      <w:r w:rsidR="002F6C5D" w:rsidRPr="002F6C5D">
        <w:fldChar w:fldCharType="separate"/>
      </w:r>
      <w:hyperlink w:anchor="_ENREF_38" w:tooltip="Ohara, 2020 #3100" w:history="1">
        <w:r w:rsidR="004062DF" w:rsidRPr="004062DF">
          <w:rPr>
            <w:noProof/>
            <w:vertAlign w:val="superscript"/>
          </w:rPr>
          <w:t>38</w:t>
        </w:r>
      </w:hyperlink>
      <w:r w:rsidR="004062DF" w:rsidRPr="004062DF">
        <w:rPr>
          <w:noProof/>
          <w:vertAlign w:val="superscript"/>
        </w:rPr>
        <w:t>,</w:t>
      </w:r>
      <w:hyperlink w:anchor="_ENREF_39" w:tooltip="Griffin, 2020 #3101" w:history="1">
        <w:r w:rsidR="004062DF" w:rsidRPr="004062DF">
          <w:rPr>
            <w:noProof/>
            <w:vertAlign w:val="superscript"/>
          </w:rPr>
          <w:t>39</w:t>
        </w:r>
      </w:hyperlink>
      <w:r w:rsidR="002F6C5D" w:rsidRPr="002F6C5D">
        <w:rPr>
          <w:bCs w:val="0"/>
        </w:rPr>
        <w:fldChar w:fldCharType="end"/>
      </w:r>
      <w:r w:rsidR="002F6C5D" w:rsidRPr="002F6C5D">
        <w:t xml:space="preserve"> and appear to reduce pulmonary artery pressure in patients with heart failure rapidly,</w:t>
      </w:r>
      <w:hyperlink w:anchor="_ENREF_40" w:tooltip="Mullens, 2020 #3102" w:history="1">
        <w:r w:rsidR="004062DF" w:rsidRPr="002F6C5D">
          <w:fldChar w:fldCharType="begin"/>
        </w:r>
        <w:r w:rsidR="004062DF">
          <w:instrText xml:space="preserve"> ADDIN EN.CITE &lt;EndNote&gt;&lt;Cite&gt;&lt;Author&gt;Mullens&lt;/Author&gt;&lt;Year&gt;2020&lt;/Year&gt;&lt;RecNum&gt;3102&lt;/RecNum&gt;&lt;DisplayText&gt;&lt;style face="superscript"&gt;40&lt;/style&gt;&lt;/DisplayText&gt;&lt;record&gt;&lt;rec-number&gt;3102&lt;/rec-number&gt;&lt;foreign-keys&gt;&lt;key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4062DF" w:rsidRPr="002F6C5D">
          <w:fldChar w:fldCharType="separate"/>
        </w:r>
        <w:r w:rsidR="004062DF" w:rsidRPr="004062DF">
          <w:rPr>
            <w:noProof/>
            <w:vertAlign w:val="superscript"/>
          </w:rPr>
          <w:t>40</w:t>
        </w:r>
        <w:r w:rsidR="004062DF"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1" w:tooltip="Kosiborod, 2021 #3110" w:history="1">
        <w:r w:rsidR="004062DF" w:rsidRPr="00E6216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4062DF">
          <w:instrText xml:space="preserve"> ADDIN EN.CITE </w:instrText>
        </w:r>
        <w:r w:rsidR="004062DF">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4062DF">
          <w:instrText xml:space="preserve"> ADDIN EN.CITE.DATA </w:instrText>
        </w:r>
        <w:r w:rsidR="004062DF">
          <w:fldChar w:fldCharType="end"/>
        </w:r>
        <w:r w:rsidR="004062DF" w:rsidRPr="00E62163">
          <w:fldChar w:fldCharType="separate"/>
        </w:r>
        <w:r w:rsidR="004062DF" w:rsidRPr="004062DF">
          <w:rPr>
            <w:noProof/>
            <w:vertAlign w:val="superscript"/>
          </w:rPr>
          <w:t>41</w:t>
        </w:r>
        <w:r w:rsidR="004062DF"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2" w:tooltip="Kumbhani, 2021 #3111" w:history="1">
        <w:r w:rsidR="004062DF">
          <w:fldChar w:fldCharType="begin"/>
        </w:r>
        <w:r w:rsidR="004062DF">
          <w:instrText xml:space="preserve"> ADDIN EN.CITE &lt;EndNote&gt;&lt;Cite&gt;&lt;Author&gt;Kumbhani&lt;/Author&gt;&lt;Year&gt;2021&lt;/Year&gt;&lt;RecNum&gt;3111&lt;/RecNum&gt;&lt;DisplayText&gt;&lt;style face="superscript"&gt;42&lt;/style&gt;&lt;/DisplayText&gt;&lt;record&gt;&lt;rec-number&gt;3111&lt;/rec-number&gt;&lt;foreign-keys&gt;&lt;key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4062DF">
          <w:fldChar w:fldCharType="separate"/>
        </w:r>
        <w:r w:rsidR="004062DF" w:rsidRPr="004062DF">
          <w:rPr>
            <w:noProof/>
            <w:vertAlign w:val="superscript"/>
          </w:rPr>
          <w:t>42</w:t>
        </w:r>
        <w:r w:rsidR="004062DF">
          <w:fldChar w:fldCharType="end"/>
        </w:r>
      </w:hyperlink>
      <w:r w:rsidR="00E62163" w:rsidRPr="00E62163">
        <w:t xml:space="preserve"> Although this trial lacked statistical sensitivity, it supports the rationale for a larger trial.</w:t>
      </w:r>
    </w:p>
    <w:p w14:paraId="427D7A5F" w14:textId="77777777" w:rsidR="00052E11" w:rsidRDefault="00052E11" w:rsidP="000C0005">
      <w:pPr>
        <w:autoSpaceDE/>
        <w:autoSpaceDN/>
        <w:adjustRightInd/>
        <w:contextualSpacing w:val="0"/>
      </w:pPr>
    </w:p>
    <w:p w14:paraId="7C7BBD63" w14:textId="7730C7DB" w:rsidR="00052E11" w:rsidRDefault="00052E11" w:rsidP="00052E11">
      <w:pPr>
        <w:autoSpaceDE/>
        <w:autoSpaceDN/>
        <w:adjustRightInd/>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77777777" w:rsidR="00052E11" w:rsidRDefault="00052E11" w:rsidP="00052E11">
      <w:pPr>
        <w:autoSpaceDE/>
        <w:autoSpaceDN/>
        <w:adjustRightInd/>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hospitliased with influenza.</w:t>
      </w:r>
    </w:p>
    <w:p w14:paraId="6B39EBA5" w14:textId="77777777" w:rsidR="00052E11" w:rsidRDefault="00052E11" w:rsidP="00052E11">
      <w:pPr>
        <w:autoSpaceDE/>
        <w:autoSpaceDN/>
        <w:adjustRightInd/>
        <w:contextualSpacing w:val="0"/>
      </w:pP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r>
        <w:rPr>
          <w:b/>
          <w:bCs w:val="0"/>
        </w:rPr>
        <w:t xml:space="preserve">Oseltamivir [UK only]: </w:t>
      </w:r>
    </w:p>
    <w:p w14:paraId="1EC209D2" w14:textId="009B1D63" w:rsidR="00052E11" w:rsidRPr="007D5DB4" w:rsidRDefault="00052E11" w:rsidP="00052E11">
      <w:pPr>
        <w:autoSpaceDE/>
        <w:autoSpaceDN/>
        <w:adjustRightInd/>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4062DF">
        <w:instrText xml:space="preserve"> ADDIN EN.CITE &lt;EndNote&gt;&lt;Cite&gt;&lt;Author&gt;Bradbury&lt;/Author&gt;&lt;Year&gt;2018&lt;/Year&gt;&lt;RecNum&gt;3112&lt;/RecNum&gt;&lt;DisplayText&gt;&lt;style face="superscript"&gt;43,44&lt;/style&gt;&lt;/DisplayText&gt;&lt;record&gt;&lt;rec-number&gt;3112&lt;/rec-number&gt;&lt;foreign-keys&gt;&lt;key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43" w:tooltip="Bradbury, 2018 #3112" w:history="1">
        <w:r w:rsidR="004062DF" w:rsidRPr="004062DF">
          <w:rPr>
            <w:noProof/>
            <w:vertAlign w:val="superscript"/>
          </w:rPr>
          <w:t>43</w:t>
        </w:r>
      </w:hyperlink>
      <w:r w:rsidR="004062DF" w:rsidRPr="004062DF">
        <w:rPr>
          <w:noProof/>
          <w:vertAlign w:val="superscript"/>
        </w:rPr>
        <w:t>,</w:t>
      </w:r>
      <w:hyperlink w:anchor="_ENREF_44" w:tooltip="Academy of Medical Sciences, 2015 #3113" w:history="1">
        <w:r w:rsidR="004062DF" w:rsidRPr="004062DF">
          <w:rPr>
            <w:noProof/>
            <w:vertAlign w:val="superscript"/>
          </w:rPr>
          <w:t>44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559" w:name="_Toc36962158"/>
      <w:bookmarkStart w:id="560" w:name="_Toc36962222"/>
      <w:bookmarkStart w:id="561" w:name="_Toc37064437"/>
      <w:bookmarkStart w:id="562" w:name="_Toc37107086"/>
      <w:bookmarkStart w:id="563" w:name="_Toc37107324"/>
      <w:bookmarkStart w:id="564" w:name="_Ref34817979"/>
      <w:bookmarkStart w:id="565" w:name="_Toc37107325"/>
      <w:bookmarkStart w:id="566" w:name="_Toc38099279"/>
      <w:bookmarkStart w:id="567" w:name="_Toc44674876"/>
      <w:bookmarkStart w:id="568" w:name="_Toc89100663"/>
      <w:bookmarkStart w:id="569" w:name="_Toc246777109"/>
      <w:bookmarkStart w:id="570" w:name="_Ref247428675"/>
      <w:bookmarkStart w:id="571" w:name="_Ref247429975"/>
      <w:bookmarkEnd w:id="559"/>
      <w:bookmarkEnd w:id="560"/>
      <w:bookmarkEnd w:id="561"/>
      <w:bookmarkEnd w:id="562"/>
      <w:bookmarkEnd w:id="563"/>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564"/>
      <w:r w:rsidR="00BB4FC7" w:rsidRPr="00633320">
        <w:rPr>
          <w:lang w:val="en-GB"/>
        </w:rPr>
        <w:t xml:space="preserve"> and cautions</w:t>
      </w:r>
      <w:bookmarkEnd w:id="565"/>
      <w:bookmarkEnd w:id="566"/>
      <w:bookmarkEnd w:id="567"/>
      <w:bookmarkEnd w:id="568"/>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2FC80A69" w:rsidR="00D50026" w:rsidRDefault="000C0005" w:rsidP="00D50026">
      <w:pPr>
        <w:pStyle w:val="ListParagraph"/>
        <w:numPr>
          <w:ilvl w:val="0"/>
          <w:numId w:val="16"/>
        </w:numPr>
        <w:rPr>
          <w:ins w:id="572" w:author="Leon Peto [2]" w:date="2021-11-29T17:07:00Z"/>
        </w:rPr>
      </w:pPr>
      <w:moveFromRangeStart w:id="573" w:author="Leon Peto [2]" w:date="2021-11-29T17:07:00Z" w:name="move89098081"/>
      <w:moveFrom w:id="574" w:author="Leon Peto [2]" w:date="2021-11-29T17:07:00Z">
        <w:r w:rsidDel="00D50026">
          <w:t>Endemic infections may be screened for as required by local practice.</w:t>
        </w:r>
        <w:r w:rsidR="00052E11" w:rsidRPr="00052E11" w:rsidDel="00D50026">
          <w:t xml:space="preserve"> </w:t>
        </w:r>
      </w:moveFrom>
      <w:moveFromRangeEnd w:id="573"/>
      <w:ins w:id="575" w:author="Leon Peto [2]" w:date="2021-11-29T17:06:00Z">
        <w:r w:rsidR="00D50026">
          <w:t xml:space="preserve">Patients with suspected or confirmed influenza </w:t>
        </w:r>
      </w:ins>
      <w:ins w:id="576" w:author="Leon Peto [2]" w:date="2021-11-29T17:09:00Z">
        <w:r w:rsidR="00D50026">
          <w:t xml:space="preserve">co-infection </w:t>
        </w:r>
      </w:ins>
      <w:ins w:id="577" w:author="Leon Peto [2]" w:date="2021-11-29T17:06:00Z">
        <w:r w:rsidR="00D50026">
          <w:t>are not eligible for the high-dose dexamethasone comparision for</w:t>
        </w:r>
      </w:ins>
      <w:ins w:id="578" w:author="Leon Peto [2]" w:date="2021-11-29T17:07:00Z">
        <w:r w:rsidR="00D50026">
          <w:t xml:space="preserve"> COVID-19 (</w:t>
        </w:r>
      </w:ins>
      <w:ins w:id="579" w:author="Leon Peto [2]" w:date="2021-11-29T17:08:00Z">
        <w:r w:rsidR="00D50026">
          <w:t>Randomisation E)</w:t>
        </w:r>
      </w:ins>
      <w:ins w:id="580" w:author="Leon Peto [2]" w:date="2021-11-29T17:09:00Z">
        <w:r w:rsidR="00D50026">
          <w:t>.</w:t>
        </w:r>
      </w:ins>
      <w:ins w:id="581" w:author="Leon Peto [2]" w:date="2021-11-29T17:08:00Z">
        <w:r w:rsidR="00D50026">
          <w:t xml:space="preserve"> </w:t>
        </w:r>
      </w:ins>
    </w:p>
    <w:p w14:paraId="3520E55C" w14:textId="793E75BF" w:rsidR="00F47C60" w:rsidRDefault="00052E11" w:rsidP="00D50026">
      <w:pPr>
        <w:pStyle w:val="ListParagraph"/>
        <w:numPr>
          <w:ilvl w:val="0"/>
          <w:numId w:val="16"/>
        </w:numPr>
        <w:rPr>
          <w:ins w:id="582" w:author="Leon Peto [2]" w:date="2021-11-29T17:07:00Z"/>
        </w:rPr>
      </w:pPr>
      <w:r>
        <w:t xml:space="preserve">Patients in the UK with </w:t>
      </w:r>
      <w:ins w:id="583" w:author="Leon Peto [2]" w:date="2021-11-29T17:08:00Z">
        <w:r w:rsidR="00D50026">
          <w:t xml:space="preserve">suspected or confirmed </w:t>
        </w:r>
      </w:ins>
      <w:r>
        <w:t xml:space="preserve">SARS-CoV-2 </w:t>
      </w:r>
      <w:ins w:id="584" w:author="Leon Peto [2]" w:date="2021-11-29T17:08:00Z">
        <w:r w:rsidR="00D50026">
          <w:t>co-</w:t>
        </w:r>
      </w:ins>
      <w:r>
        <w:t>infection are not eligible for the low-dose dexamethasone comparison for influenza infection because of the proven benefits of dexamethasone in COVID-19</w:t>
      </w:r>
      <w:ins w:id="585" w:author="Leon Peto [2]" w:date="2021-11-29T17:09:00Z">
        <w:r w:rsidR="00D50026">
          <w:t xml:space="preserve"> (Randomisation I)</w:t>
        </w:r>
      </w:ins>
      <w:r>
        <w:t>.</w:t>
      </w:r>
    </w:p>
    <w:p w14:paraId="71ABE2D5" w14:textId="77777777" w:rsidR="0089021C" w:rsidRDefault="0089021C" w:rsidP="00F123A0">
      <w:pPr>
        <w:rPr>
          <w:ins w:id="586" w:author="Richard Haynes" w:date="2021-11-30T09:41:00Z"/>
        </w:rPr>
      </w:pPr>
    </w:p>
    <w:p w14:paraId="5E70FBDD" w14:textId="0DA97975" w:rsidR="0089021C" w:rsidRDefault="0089021C" w:rsidP="00F123A0">
      <w:pPr>
        <w:rPr>
          <w:ins w:id="587" w:author="Richard Haynes" w:date="2021-11-30T09:41:00Z"/>
        </w:rPr>
      </w:pPr>
      <w:ins w:id="588" w:author="Richard Haynes" w:date="2021-11-30T09:41:00Z">
        <w:r>
          <w:t>Cautions:</w:t>
        </w:r>
      </w:ins>
    </w:p>
    <w:p w14:paraId="7BE749F8" w14:textId="2D1CADE4" w:rsidR="00D50026" w:rsidRDefault="00D50026" w:rsidP="0089021C">
      <w:pPr>
        <w:pStyle w:val="ListParagraph"/>
        <w:numPr>
          <w:ilvl w:val="0"/>
          <w:numId w:val="51"/>
        </w:numPr>
        <w:rPr>
          <w:ins w:id="589" w:author="Richard Haynes" w:date="2021-11-30T09:41:00Z"/>
        </w:rPr>
      </w:pPr>
      <w:moveToRangeStart w:id="590" w:author="Leon Peto [2]" w:date="2021-11-29T17:07:00Z" w:name="move89098081"/>
      <w:moveTo w:id="591" w:author="Leon Peto [2]" w:date="2021-11-29T17:07:00Z">
        <w:r>
          <w:t>Endemic infections may be screened for as required by local practice.</w:t>
        </w:r>
      </w:moveTo>
      <w:moveToRangeEnd w:id="590"/>
    </w:p>
    <w:p w14:paraId="4047E1CA" w14:textId="55433BC3" w:rsidR="0089021C" w:rsidRDefault="0089021C" w:rsidP="0089021C">
      <w:pPr>
        <w:pStyle w:val="ListParagraph"/>
        <w:numPr>
          <w:ilvl w:val="0"/>
          <w:numId w:val="51"/>
        </w:numPr>
      </w:pPr>
      <w:ins w:id="592" w:author="Richard Haynes" w:date="2021-11-30T09:41:00Z">
        <w:r>
          <w:t>Other immunomodulatory therapies are not contraindicated, but investigators should consider the total burden of therapy</w:t>
        </w:r>
      </w:ins>
      <w:ins w:id="593" w:author="Richard Haynes" w:date="2021-11-30T09:42:00Z">
        <w:r>
          <w:t xml:space="preserve"> (eg, combining IL-6 receptor antagonist therapy with high-dose dexamethasone).</w:t>
        </w:r>
      </w:ins>
    </w:p>
    <w:p w14:paraId="61A0DFAF" w14:textId="77777777" w:rsidR="00241978" w:rsidRPr="00633320" w:rsidRDefault="00241978" w:rsidP="00F123A0"/>
    <w:p w14:paraId="23EF3B42" w14:textId="25C5039F" w:rsidR="00AC4FBC" w:rsidRPr="00633320" w:rsidDel="004062DF" w:rsidRDefault="00AC4FBC" w:rsidP="00A27F3C">
      <w:pPr>
        <w:rPr>
          <w:del w:id="594" w:author="Richard Haynes" w:date="2021-11-29T14:11:00Z"/>
          <w:rFonts w:eastAsia="Times New Roman"/>
          <w:b/>
        </w:rPr>
      </w:pPr>
      <w:del w:id="595" w:author="Richard Haynes" w:date="2021-11-29T14:11:00Z">
        <w:r w:rsidRPr="00633320" w:rsidDel="004062DF">
          <w:rPr>
            <w:rFonts w:eastAsia="Times New Roman"/>
            <w:b/>
          </w:rPr>
          <w:delText>Baricitinib</w:delText>
        </w:r>
      </w:del>
    </w:p>
    <w:p w14:paraId="69050C9B" w14:textId="1228A608" w:rsidR="00AC4FBC" w:rsidRPr="00633320" w:rsidDel="004062DF" w:rsidRDefault="00AC4FBC" w:rsidP="00A27F3C">
      <w:pPr>
        <w:rPr>
          <w:del w:id="596" w:author="Richard Haynes" w:date="2021-11-29T14:11:00Z"/>
          <w:rFonts w:eastAsia="Times New Roman"/>
        </w:rPr>
      </w:pPr>
      <w:del w:id="597" w:author="Richard Haynes" w:date="2021-11-29T14:11:00Z">
        <w:r w:rsidRPr="00633320" w:rsidDel="004062DF">
          <w:rPr>
            <w:rFonts w:eastAsia="Times New Roman"/>
          </w:rPr>
          <w:delText>Contraindications:</w:delText>
        </w:r>
      </w:del>
    </w:p>
    <w:p w14:paraId="7EE4BC73" w14:textId="752C6DBF" w:rsidR="00AC4FBC" w:rsidRPr="00633320" w:rsidDel="004062DF" w:rsidRDefault="00AC4FBC" w:rsidP="00942698">
      <w:pPr>
        <w:pStyle w:val="ListParagraph"/>
        <w:numPr>
          <w:ilvl w:val="0"/>
          <w:numId w:val="34"/>
        </w:numPr>
        <w:rPr>
          <w:del w:id="598" w:author="Richard Haynes" w:date="2021-11-29T14:11:00Z"/>
          <w:rFonts w:eastAsia="Times New Roman"/>
        </w:rPr>
      </w:pPr>
      <w:del w:id="599" w:author="Richard Haynes" w:date="2021-11-29T14:11:00Z">
        <w:r w:rsidRPr="00633320" w:rsidDel="004062DF">
          <w:rPr>
            <w:rFonts w:eastAsia="Times New Roman"/>
          </w:rPr>
          <w:delText>eGFR &lt;15 mL/min/1.73m</w:delText>
        </w:r>
        <w:r w:rsidRPr="00633320" w:rsidDel="004062DF">
          <w:rPr>
            <w:rFonts w:eastAsia="Times New Roman"/>
            <w:vertAlign w:val="superscript"/>
          </w:rPr>
          <w:delText>2</w:delText>
        </w:r>
        <w:r w:rsidRPr="00633320" w:rsidDel="004062DF">
          <w:rPr>
            <w:rFonts w:eastAsia="Times New Roman"/>
          </w:rPr>
          <w:delText xml:space="preserve"> (including participants on </w:delText>
        </w:r>
        <w:r w:rsidR="00FE081F" w:rsidRPr="00633320" w:rsidDel="004062DF">
          <w:rPr>
            <w:rFonts w:eastAsia="Times New Roman"/>
          </w:rPr>
          <w:delText>dialysis/haemofiltration</w:delText>
        </w:r>
        <w:r w:rsidRPr="00633320" w:rsidDel="004062DF">
          <w:rPr>
            <w:rFonts w:eastAsia="Times New Roman"/>
          </w:rPr>
          <w:delText>)</w:delText>
        </w:r>
      </w:del>
    </w:p>
    <w:p w14:paraId="63A72B35" w14:textId="38D84BCC" w:rsidR="00AC4FBC" w:rsidRPr="00633320" w:rsidDel="004062DF" w:rsidRDefault="00AC4FBC" w:rsidP="00942698">
      <w:pPr>
        <w:pStyle w:val="ListParagraph"/>
        <w:numPr>
          <w:ilvl w:val="0"/>
          <w:numId w:val="34"/>
        </w:numPr>
        <w:rPr>
          <w:del w:id="600" w:author="Richard Haynes" w:date="2021-11-29T14:11:00Z"/>
          <w:rFonts w:eastAsia="Times New Roman"/>
        </w:rPr>
      </w:pPr>
      <w:del w:id="601" w:author="Richard Haynes" w:date="2021-11-29T14:11:00Z">
        <w:r w:rsidRPr="00633320" w:rsidDel="004062DF">
          <w:rPr>
            <w:rFonts w:eastAsia="Times New Roman"/>
          </w:rPr>
          <w:delText>Neutrophil count &lt;0.5 x 10</w:delText>
        </w:r>
        <w:r w:rsidRPr="00633320" w:rsidDel="004062DF">
          <w:rPr>
            <w:rFonts w:eastAsia="Times New Roman"/>
            <w:vertAlign w:val="superscript"/>
          </w:rPr>
          <w:delText>9</w:delText>
        </w:r>
        <w:r w:rsidRPr="00633320" w:rsidDel="004062DF">
          <w:rPr>
            <w:rFonts w:eastAsia="Times New Roman"/>
          </w:rPr>
          <w:delText>/L</w:delText>
        </w:r>
      </w:del>
    </w:p>
    <w:p w14:paraId="592028BE" w14:textId="2E452967" w:rsidR="00B116DE" w:rsidRPr="00633320" w:rsidDel="004062DF" w:rsidRDefault="00B116DE" w:rsidP="00942698">
      <w:pPr>
        <w:pStyle w:val="ListParagraph"/>
        <w:numPr>
          <w:ilvl w:val="0"/>
          <w:numId w:val="34"/>
        </w:numPr>
        <w:rPr>
          <w:del w:id="602" w:author="Richard Haynes" w:date="2021-11-29T14:11:00Z"/>
          <w:rFonts w:eastAsia="Times New Roman"/>
        </w:rPr>
      </w:pPr>
      <w:del w:id="603" w:author="Richard Haynes" w:date="2021-11-29T14:11:00Z">
        <w:r w:rsidRPr="00633320" w:rsidDel="004062DF">
          <w:rPr>
            <w:rFonts w:eastAsia="Times New Roman"/>
            <w:bCs w:val="0"/>
            <w:color w:val="auto"/>
          </w:rPr>
          <w:delText>Evidence of active TB infection</w:delText>
        </w:r>
      </w:del>
    </w:p>
    <w:p w14:paraId="797042E1" w14:textId="223E2638" w:rsidR="00030EBD" w:rsidRPr="00633320" w:rsidDel="004062DF" w:rsidRDefault="00B30FD7" w:rsidP="00942698">
      <w:pPr>
        <w:pStyle w:val="ListParagraph"/>
        <w:numPr>
          <w:ilvl w:val="0"/>
          <w:numId w:val="34"/>
        </w:numPr>
        <w:rPr>
          <w:del w:id="604" w:author="Richard Haynes" w:date="2021-11-29T14:11:00Z"/>
          <w:rFonts w:eastAsia="Times New Roman"/>
        </w:rPr>
      </w:pPr>
      <w:del w:id="605" w:author="Richard Haynes" w:date="2021-11-29T14:11:00Z">
        <w:r w:rsidRPr="00633320" w:rsidDel="004062DF">
          <w:rPr>
            <w:rFonts w:eastAsia="Times New Roman"/>
            <w:bCs w:val="0"/>
            <w:color w:val="auto"/>
          </w:rPr>
          <w:delText>Pregnancy</w:delText>
        </w:r>
      </w:del>
    </w:p>
    <w:p w14:paraId="646DA4EB" w14:textId="34D6DB68" w:rsidR="00052E11" w:rsidRPr="00633320" w:rsidDel="004062DF" w:rsidRDefault="00052E11" w:rsidP="00052E11">
      <w:pPr>
        <w:pStyle w:val="ListParagraph"/>
        <w:numPr>
          <w:ilvl w:val="0"/>
          <w:numId w:val="34"/>
        </w:numPr>
        <w:rPr>
          <w:del w:id="606" w:author="Richard Haynes" w:date="2021-11-29T14:11:00Z"/>
          <w:rFonts w:eastAsia="Times New Roman"/>
        </w:rPr>
      </w:pPr>
      <w:del w:id="607" w:author="Richard Haynes" w:date="2021-11-29T14:11:00Z">
        <w:r w:rsidDel="004062DF">
          <w:rPr>
            <w:rFonts w:eastAsia="Times New Roman"/>
            <w:u w:val="single"/>
          </w:rPr>
          <w:delText>Influenza co-infection</w:delText>
        </w:r>
      </w:del>
    </w:p>
    <w:p w14:paraId="7398B522" w14:textId="31ABF614" w:rsidR="00AC4FBC" w:rsidRPr="00633320" w:rsidDel="004062DF" w:rsidRDefault="00AC4FBC" w:rsidP="00AC4FBC">
      <w:pPr>
        <w:rPr>
          <w:del w:id="608" w:author="Richard Haynes" w:date="2021-11-29T14:11:00Z"/>
          <w:rFonts w:eastAsia="Times New Roman"/>
        </w:rPr>
      </w:pPr>
    </w:p>
    <w:p w14:paraId="66A2E60C" w14:textId="2D0C3A2E" w:rsidR="00AC4FBC" w:rsidRPr="00633320" w:rsidDel="004062DF" w:rsidRDefault="00AC4FBC" w:rsidP="00AC4FBC">
      <w:pPr>
        <w:rPr>
          <w:del w:id="609" w:author="Richard Haynes" w:date="2021-11-29T14:11:00Z"/>
          <w:rFonts w:eastAsia="Times New Roman"/>
        </w:rPr>
      </w:pPr>
      <w:del w:id="610" w:author="Richard Haynes" w:date="2021-11-29T14:11:00Z">
        <w:r w:rsidRPr="00633320" w:rsidDel="004062DF">
          <w:rPr>
            <w:rFonts w:eastAsia="Times New Roman"/>
          </w:rPr>
          <w:delText>Cautions:</w:delText>
        </w:r>
      </w:del>
    </w:p>
    <w:p w14:paraId="17A420DE" w14:textId="4920B32E" w:rsidR="00AC4FBC" w:rsidRPr="00633320" w:rsidDel="004062DF" w:rsidRDefault="00AC4FBC" w:rsidP="00942698">
      <w:pPr>
        <w:pStyle w:val="ListParagraph"/>
        <w:numPr>
          <w:ilvl w:val="0"/>
          <w:numId w:val="35"/>
        </w:numPr>
        <w:rPr>
          <w:del w:id="611" w:author="Richard Haynes" w:date="2021-11-29T14:11:00Z"/>
          <w:rFonts w:eastAsia="Times New Roman"/>
        </w:rPr>
      </w:pPr>
      <w:del w:id="612" w:author="Richard Haynes" w:date="2021-11-29T14:11:00Z">
        <w:r w:rsidRPr="00633320" w:rsidDel="004062DF">
          <w:rPr>
            <w:rFonts w:eastAsia="Times New Roman"/>
          </w:rPr>
          <w:delText>Dose should be reduced in presence of renal impairment</w:delText>
        </w:r>
      </w:del>
    </w:p>
    <w:p w14:paraId="1488BE47" w14:textId="5A1BA6DE" w:rsidR="00B116DE" w:rsidRPr="00633320" w:rsidDel="004062DF" w:rsidRDefault="00B116DE" w:rsidP="00942698">
      <w:pPr>
        <w:pStyle w:val="ListParagraph"/>
        <w:numPr>
          <w:ilvl w:val="1"/>
          <w:numId w:val="35"/>
        </w:numPr>
        <w:rPr>
          <w:del w:id="613" w:author="Richard Haynes" w:date="2021-11-29T14:11:00Z"/>
          <w:rFonts w:eastAsia="Times New Roman"/>
        </w:rPr>
      </w:pPr>
      <w:del w:id="614" w:author="Richard Haynes" w:date="2021-11-29T14:11:00Z">
        <w:r w:rsidRPr="00633320" w:rsidDel="004062DF">
          <w:rPr>
            <w:rFonts w:eastAsia="Times New Roman"/>
          </w:rPr>
          <w:delText>eGFR ≥30 &lt;60 mL/min/1.73m</w:delText>
        </w:r>
        <w:r w:rsidRPr="00633320" w:rsidDel="004062DF">
          <w:rPr>
            <w:rFonts w:eastAsia="Times New Roman"/>
            <w:vertAlign w:val="superscript"/>
          </w:rPr>
          <w:delText>2</w:delText>
        </w:r>
        <w:r w:rsidRPr="00633320" w:rsidDel="004062DF">
          <w:rPr>
            <w:rFonts w:eastAsia="Times New Roman"/>
          </w:rPr>
          <w:delText>: 2 mg once daily</w:delText>
        </w:r>
      </w:del>
    </w:p>
    <w:p w14:paraId="164C44F8" w14:textId="411F9F76" w:rsidR="00B116DE" w:rsidRPr="00633320" w:rsidDel="004062DF" w:rsidRDefault="00B116DE" w:rsidP="00942698">
      <w:pPr>
        <w:pStyle w:val="ListParagraph"/>
        <w:numPr>
          <w:ilvl w:val="1"/>
          <w:numId w:val="35"/>
        </w:numPr>
        <w:rPr>
          <w:del w:id="615" w:author="Richard Haynes" w:date="2021-11-29T14:11:00Z"/>
          <w:rFonts w:eastAsia="Times New Roman"/>
        </w:rPr>
      </w:pPr>
      <w:del w:id="616" w:author="Richard Haynes" w:date="2021-11-29T14:11:00Z">
        <w:r w:rsidRPr="00633320" w:rsidDel="004062DF">
          <w:rPr>
            <w:rFonts w:eastAsia="Times New Roman"/>
          </w:rPr>
          <w:delText>eGFR ≥15 &lt;30 mL/min/1.73m</w:delText>
        </w:r>
        <w:r w:rsidRPr="00633320" w:rsidDel="004062DF">
          <w:rPr>
            <w:rFonts w:eastAsia="Times New Roman"/>
            <w:vertAlign w:val="superscript"/>
          </w:rPr>
          <w:delText>2</w:delText>
        </w:r>
        <w:r w:rsidRPr="00633320" w:rsidDel="004062DF">
          <w:rPr>
            <w:rFonts w:eastAsia="Times New Roman"/>
          </w:rPr>
          <w:delText xml:space="preserve">: </w:delText>
        </w:r>
        <w:r w:rsidR="00F45447" w:rsidRPr="00633320" w:rsidDel="004062DF">
          <w:rPr>
            <w:rFonts w:eastAsia="Times New Roman"/>
          </w:rPr>
          <w:delText>2</w:delText>
        </w:r>
        <w:r w:rsidRPr="00633320" w:rsidDel="004062DF">
          <w:rPr>
            <w:rFonts w:eastAsia="Times New Roman"/>
          </w:rPr>
          <w:delText xml:space="preserve"> mg</w:delText>
        </w:r>
        <w:r w:rsidR="00F45447" w:rsidRPr="00633320" w:rsidDel="004062DF">
          <w:rPr>
            <w:rFonts w:eastAsia="Times New Roman"/>
          </w:rPr>
          <w:delText xml:space="preserve"> on</w:delText>
        </w:r>
        <w:r w:rsidRPr="00633320" w:rsidDel="004062DF">
          <w:rPr>
            <w:rFonts w:eastAsia="Times New Roman"/>
          </w:rPr>
          <w:delText xml:space="preserve"> </w:delText>
        </w:r>
        <w:r w:rsidR="00F45447" w:rsidRPr="00633320" w:rsidDel="004062DF">
          <w:rPr>
            <w:rFonts w:eastAsia="Times New Roman"/>
          </w:rPr>
          <w:delText>alternate days</w:delText>
        </w:r>
      </w:del>
    </w:p>
    <w:p w14:paraId="60939927" w14:textId="17C3261C" w:rsidR="00331D45" w:rsidRPr="00633320" w:rsidDel="004062DF" w:rsidRDefault="00B116DE" w:rsidP="00942698">
      <w:pPr>
        <w:pStyle w:val="ListParagraph"/>
        <w:numPr>
          <w:ilvl w:val="0"/>
          <w:numId w:val="35"/>
        </w:numPr>
        <w:rPr>
          <w:del w:id="617" w:author="Richard Haynes" w:date="2021-11-29T14:11:00Z"/>
          <w:rFonts w:eastAsia="Times New Roman"/>
        </w:rPr>
      </w:pPr>
      <w:del w:id="618" w:author="Richard Haynes" w:date="2021-11-29T14:11:00Z">
        <w:r w:rsidRPr="00633320" w:rsidDel="004062DF">
          <w:rPr>
            <w:rFonts w:eastAsia="Times New Roman"/>
          </w:rPr>
          <w:delText>Dose should be halved in patients also taking probenecid</w:delText>
        </w:r>
      </w:del>
    </w:p>
    <w:p w14:paraId="1B703570" w14:textId="0BE4096C" w:rsidR="00CA60A5" w:rsidRPr="00633320" w:rsidDel="004062DF" w:rsidRDefault="00CA60A5" w:rsidP="00942698">
      <w:pPr>
        <w:pStyle w:val="ListParagraph"/>
        <w:numPr>
          <w:ilvl w:val="0"/>
          <w:numId w:val="35"/>
        </w:numPr>
        <w:rPr>
          <w:del w:id="619" w:author="Richard Haynes" w:date="2021-11-29T14:11:00Z"/>
          <w:rFonts w:eastAsia="Times New Roman"/>
        </w:rPr>
      </w:pPr>
      <w:del w:id="620" w:author="Richard Haynes" w:date="2021-11-29T14:11:00Z">
        <w:r w:rsidRPr="00633320" w:rsidDel="004062DF">
          <w:rPr>
            <w:rFonts w:eastAsia="Times New Roman"/>
          </w:rPr>
          <w:delText xml:space="preserve">Baricitinib and tocilizumab may be co-administered, but the managing clinician should consider the risk of infection </w:delText>
        </w:r>
        <w:r w:rsidR="007759C0" w:rsidRPr="00633320" w:rsidDel="004062DF">
          <w:rPr>
            <w:rFonts w:eastAsia="Times New Roman"/>
          </w:rPr>
          <w:delText>and gastrointestinal perforation (which may present atypically due to suppressed C-reactive protein production and concomitant corticosteroids)</w:delText>
        </w:r>
      </w:del>
    </w:p>
    <w:p w14:paraId="53C20F87" w14:textId="464A2D68" w:rsidR="00C752CE" w:rsidRPr="00633320" w:rsidDel="004062DF" w:rsidRDefault="00C752CE" w:rsidP="00D017E8">
      <w:pPr>
        <w:rPr>
          <w:del w:id="621" w:author="Richard Haynes" w:date="2021-11-29T14:11:00Z"/>
        </w:rPr>
      </w:pPr>
    </w:p>
    <w:p w14:paraId="095D8052" w14:textId="26BCB8F6" w:rsidR="00EF739A" w:rsidRPr="00633320" w:rsidDel="004062DF" w:rsidRDefault="00EF739A" w:rsidP="000E0648">
      <w:pPr>
        <w:shd w:val="clear" w:color="auto" w:fill="FFFFFF"/>
        <w:autoSpaceDE/>
        <w:autoSpaceDN/>
        <w:adjustRightInd/>
        <w:contextualSpacing w:val="0"/>
        <w:jc w:val="left"/>
        <w:rPr>
          <w:del w:id="622" w:author="Richard Haynes" w:date="2021-11-29T14:11:00Z"/>
          <w:rFonts w:eastAsia="Times New Roman"/>
          <w:bCs w:val="0"/>
        </w:rPr>
      </w:pPr>
    </w:p>
    <w:p w14:paraId="0BC58125" w14:textId="6DB30412" w:rsidR="00CA2F0D" w:rsidRDefault="00CA2F0D" w:rsidP="00CA2F0D">
      <w:pPr>
        <w:rPr>
          <w:b/>
        </w:rPr>
      </w:pPr>
      <w:r w:rsidRPr="00633320">
        <w:rPr>
          <w:b/>
        </w:rPr>
        <w:t>Tocilizumab</w:t>
      </w:r>
    </w:p>
    <w:p w14:paraId="07B02B17" w14:textId="1382CB15" w:rsidR="00052E11" w:rsidRDefault="00052E11" w:rsidP="00CA2F0D">
      <w:pPr>
        <w:rPr>
          <w:b/>
        </w:rPr>
      </w:pPr>
    </w:p>
    <w:p w14:paraId="1BB597BC" w14:textId="7880B97C" w:rsidR="00052E11" w:rsidRPr="00052E11" w:rsidRDefault="00052E11" w:rsidP="00CA2F0D">
      <w:r>
        <w:t>Contraindications:</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9"/>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23025369" w:rsidR="00B116DE" w:rsidRPr="00633320" w:rsidDel="00FE1872" w:rsidRDefault="00B116DE" w:rsidP="00B116DE">
      <w:pPr>
        <w:rPr>
          <w:del w:id="623" w:author="Richard Haynes" w:date="2021-11-29T14:23:00Z"/>
        </w:rPr>
      </w:pPr>
    </w:p>
    <w:p w14:paraId="633982D0" w14:textId="77777777" w:rsidR="00CE1EB5" w:rsidRDefault="00CE1EB5" w:rsidP="00B116DE">
      <w:pPr>
        <w:rPr>
          <w:b/>
        </w:rPr>
      </w:pPr>
    </w:p>
    <w:p w14:paraId="71D364B1" w14:textId="0EAF47E2" w:rsidR="00B116DE" w:rsidRDefault="00B116DE" w:rsidP="00B116DE">
      <w:pPr>
        <w:rPr>
          <w:b/>
        </w:rPr>
      </w:pPr>
      <w:r w:rsidRPr="00633320">
        <w:rPr>
          <w:b/>
        </w:rPr>
        <w:t>Anakinra</w:t>
      </w:r>
    </w:p>
    <w:p w14:paraId="75656484" w14:textId="044E12E7" w:rsidR="00052E11" w:rsidRDefault="00052E11" w:rsidP="00B116DE">
      <w:pPr>
        <w:rPr>
          <w:b/>
        </w:rPr>
      </w:pPr>
    </w:p>
    <w:p w14:paraId="4237D0E7" w14:textId="762CC355" w:rsidR="00052E11" w:rsidRPr="00052E11" w:rsidRDefault="00052E11" w:rsidP="00B116DE">
      <w:r>
        <w:t>Contraindications:</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0"/>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8424B0">
      <w:pPr>
        <w:pStyle w:val="ListParagraph"/>
        <w:numPr>
          <w:ilvl w:val="0"/>
          <w:numId w:val="50"/>
        </w:numPr>
        <w:autoSpaceDE/>
        <w:autoSpaceDN/>
        <w:adjustRightInd/>
        <w:contextualSpacing w:val="0"/>
        <w:jc w:val="left"/>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77777777" w:rsidR="00052E11" w:rsidRDefault="00052E11" w:rsidP="00052E11">
      <w:pPr>
        <w:autoSpaceDE/>
        <w:autoSpaceDN/>
        <w:adjustRightInd/>
        <w:contextualSpacing w:val="0"/>
        <w:rPr>
          <w:b/>
          <w:bCs w:val="0"/>
        </w:rPr>
      </w:pPr>
    </w:p>
    <w:p w14:paraId="1A707346" w14:textId="40A21CDB" w:rsidR="00052E11" w:rsidRDefault="00052E11" w:rsidP="00052E11">
      <w:pPr>
        <w:autoSpaceDE/>
        <w:autoSpaceDN/>
        <w:adjustRightInd/>
        <w:contextualSpacing w:val="0"/>
        <w:rPr>
          <w:b/>
          <w:bCs w:val="0"/>
        </w:rPr>
      </w:pPr>
      <w:r w:rsidRPr="009B53F7">
        <w:rPr>
          <w:b/>
          <w:bCs w:val="0"/>
        </w:rPr>
        <w:t>Baloxavir Marboxil</w:t>
      </w:r>
    </w:p>
    <w:p w14:paraId="6702F1D6" w14:textId="77777777" w:rsidR="00052E11" w:rsidRDefault="00052E11" w:rsidP="00052E11">
      <w:pPr>
        <w:autoSpaceDE/>
        <w:autoSpaceDN/>
        <w:adjustRightInd/>
        <w:contextualSpacing w:val="0"/>
        <w:rPr>
          <w:b/>
          <w:bCs w:val="0"/>
        </w:rPr>
      </w:pP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522A6119" w14:textId="77777777" w:rsidR="00052E11" w:rsidRDefault="00052E11" w:rsidP="00052E11">
      <w:pPr>
        <w:autoSpaceDE/>
        <w:autoSpaceDN/>
        <w:adjustRightInd/>
        <w:contextualSpacing w:val="0"/>
        <w:rPr>
          <w:b/>
          <w:bCs w:val="0"/>
        </w:rPr>
      </w:pP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72E7D499" w14:textId="77777777" w:rsidR="00052E11" w:rsidRDefault="00052E11" w:rsidP="00052E11">
      <w:pPr>
        <w:autoSpaceDE/>
        <w:autoSpaceDN/>
        <w:adjustRightInd/>
        <w:contextualSpacing w:val="0"/>
        <w:jc w:val="left"/>
        <w:rPr>
          <w:b/>
          <w:bCs w:val="0"/>
        </w:rPr>
      </w:pP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1B27CF">
      <w:pPr>
        <w:pStyle w:val="Heading2"/>
        <w:rPr>
          <w:lang w:val="en-GB"/>
        </w:rPr>
      </w:pPr>
      <w:bookmarkStart w:id="624" w:name="_Toc38099280"/>
      <w:bookmarkStart w:id="625" w:name="_Ref50472190"/>
      <w:bookmarkStart w:id="626" w:name="_Ref53515449"/>
      <w:bookmarkStart w:id="627" w:name="_Toc44674877"/>
      <w:bookmarkStart w:id="628" w:name="_Toc89100664"/>
      <w:bookmarkStart w:id="629" w:name="_Toc37107326"/>
      <w:r w:rsidRPr="00633320">
        <w:rPr>
          <w:lang w:val="en-GB"/>
        </w:rPr>
        <w:t xml:space="preserve">Appendix </w:t>
      </w:r>
      <w:r w:rsidR="004D7874" w:rsidRPr="00633320">
        <w:rPr>
          <w:lang w:val="en-GB"/>
        </w:rPr>
        <w:t>3</w:t>
      </w:r>
      <w:r w:rsidR="00DB6908" w:rsidRPr="00633320">
        <w:rPr>
          <w:lang w:val="en-GB"/>
        </w:rPr>
        <w:t>: Paediatric dosing information</w:t>
      </w:r>
      <w:bookmarkEnd w:id="624"/>
      <w:bookmarkEnd w:id="625"/>
      <w:bookmarkEnd w:id="626"/>
      <w:bookmarkEnd w:id="627"/>
      <w:bookmarkEnd w:id="628"/>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4E08858" w:rsidR="00B03281" w:rsidRPr="00633320" w:rsidDel="00BF158F" w:rsidRDefault="00CF37F5" w:rsidP="00E908A7">
      <w:pPr>
        <w:rPr>
          <w:del w:id="630" w:author="Richard Haynes" w:date="2021-11-29T14:22:00Z"/>
          <w:b/>
          <w:color w:val="auto"/>
        </w:rPr>
      </w:pPr>
      <w:del w:id="631" w:author="Richard Haynes" w:date="2021-11-29T14:22:00Z">
        <w:r w:rsidDel="00BF158F">
          <w:rPr>
            <w:b/>
            <w:color w:val="auto"/>
          </w:rPr>
          <w:delText>COVID-19 Pneumonia</w:delText>
        </w:r>
        <w:r w:rsidRPr="00633320" w:rsidDel="00BF158F">
          <w:rPr>
            <w:b/>
            <w:color w:val="auto"/>
          </w:rPr>
          <w:delText xml:space="preserve"> </w:delText>
        </w:r>
        <w:r w:rsidR="00193FA7" w:rsidRPr="00633320" w:rsidDel="00BF158F">
          <w:rPr>
            <w:b/>
            <w:color w:val="auto"/>
          </w:rPr>
          <w:delText xml:space="preserve">Randomisation Part </w:delText>
        </w:r>
        <w:r w:rsidR="009C1271" w:rsidDel="00BF158F">
          <w:rPr>
            <w:b/>
            <w:color w:val="auto"/>
          </w:rPr>
          <w:delText>D</w:delText>
        </w:r>
      </w:del>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rsidDel="00BF158F" w14:paraId="2545CE1D" w14:textId="660C6670" w:rsidTr="001D27E0">
        <w:trPr>
          <w:trHeight w:val="454"/>
          <w:del w:id="632" w:author="Richard Haynes" w:date="2021-11-29T14:22:00Z"/>
        </w:trPr>
        <w:tc>
          <w:tcPr>
            <w:tcW w:w="1985" w:type="dxa"/>
            <w:tcBorders>
              <w:top w:val="single" w:sz="18" w:space="0" w:color="auto"/>
              <w:left w:val="nil"/>
              <w:bottom w:val="single" w:sz="18" w:space="0" w:color="auto"/>
            </w:tcBorders>
            <w:shd w:val="clear" w:color="auto" w:fill="D9D9D9" w:themeFill="background1" w:themeFillShade="D9"/>
          </w:tcPr>
          <w:p w14:paraId="448D6EA7" w14:textId="64DB8896" w:rsidR="00E908A7" w:rsidRPr="00633320" w:rsidDel="00BF158F" w:rsidRDefault="00E908A7" w:rsidP="00AE40BB">
            <w:pPr>
              <w:rPr>
                <w:del w:id="633" w:author="Richard Haynes" w:date="2021-11-29T14:22:00Z"/>
                <w:b/>
                <w:color w:val="auto"/>
                <w:sz w:val="20"/>
                <w:szCs w:val="20"/>
              </w:rPr>
            </w:pPr>
            <w:del w:id="634" w:author="Richard Haynes" w:date="2021-11-29T14:22:00Z">
              <w:r w:rsidRPr="00633320" w:rsidDel="00BF158F">
                <w:rPr>
                  <w:b/>
                  <w:color w:val="auto"/>
                  <w:sz w:val="20"/>
                  <w:szCs w:val="20"/>
                </w:rPr>
                <w:delText>Arm</w:delText>
              </w:r>
            </w:del>
          </w:p>
        </w:tc>
        <w:tc>
          <w:tcPr>
            <w:tcW w:w="1559" w:type="dxa"/>
            <w:tcBorders>
              <w:top w:val="single" w:sz="18" w:space="0" w:color="auto"/>
              <w:bottom w:val="single" w:sz="18" w:space="0" w:color="auto"/>
            </w:tcBorders>
            <w:shd w:val="clear" w:color="auto" w:fill="D9D9D9" w:themeFill="background1" w:themeFillShade="D9"/>
          </w:tcPr>
          <w:p w14:paraId="00DADED4" w14:textId="5513BCA1" w:rsidR="00E908A7" w:rsidRPr="00633320" w:rsidDel="00BF158F" w:rsidRDefault="00E908A7" w:rsidP="00AE40BB">
            <w:pPr>
              <w:rPr>
                <w:del w:id="635" w:author="Richard Haynes" w:date="2021-11-29T14:22:00Z"/>
                <w:b/>
                <w:color w:val="auto"/>
                <w:sz w:val="20"/>
                <w:szCs w:val="20"/>
              </w:rPr>
            </w:pPr>
            <w:del w:id="636" w:author="Richard Haynes" w:date="2021-11-29T14:22:00Z">
              <w:r w:rsidRPr="00633320" w:rsidDel="00BF158F">
                <w:rPr>
                  <w:b/>
                  <w:color w:val="auto"/>
                  <w:sz w:val="20"/>
                  <w:szCs w:val="20"/>
                </w:rPr>
                <w:delText>Route</w:delText>
              </w:r>
            </w:del>
          </w:p>
        </w:tc>
        <w:tc>
          <w:tcPr>
            <w:tcW w:w="1843" w:type="dxa"/>
            <w:tcBorders>
              <w:top w:val="single" w:sz="18" w:space="0" w:color="auto"/>
              <w:bottom w:val="single" w:sz="18" w:space="0" w:color="auto"/>
            </w:tcBorders>
            <w:shd w:val="clear" w:color="auto" w:fill="D9D9D9" w:themeFill="background1" w:themeFillShade="D9"/>
          </w:tcPr>
          <w:p w14:paraId="67A31C8B" w14:textId="45953136" w:rsidR="00E908A7" w:rsidRPr="00633320" w:rsidDel="00BF158F" w:rsidRDefault="00E908A7" w:rsidP="00AE40BB">
            <w:pPr>
              <w:rPr>
                <w:del w:id="637" w:author="Richard Haynes" w:date="2021-11-29T14:22:00Z"/>
                <w:b/>
                <w:color w:val="auto"/>
                <w:sz w:val="20"/>
                <w:szCs w:val="20"/>
              </w:rPr>
            </w:pPr>
            <w:del w:id="638" w:author="Richard Haynes" w:date="2021-11-29T14:22:00Z">
              <w:r w:rsidRPr="00633320" w:rsidDel="00BF158F">
                <w:rPr>
                  <w:b/>
                  <w:color w:val="auto"/>
                  <w:sz w:val="20"/>
                  <w:szCs w:val="20"/>
                </w:rPr>
                <w:delText>Weight</w:delText>
              </w:r>
              <w:r w:rsidR="00B30FD7" w:rsidRPr="00633320" w:rsidDel="00BF158F">
                <w:rPr>
                  <w:b/>
                  <w:color w:val="auto"/>
                  <w:sz w:val="20"/>
                  <w:szCs w:val="20"/>
                </w:rPr>
                <w:delText>/Age</w:delText>
              </w:r>
              <w:r w:rsidRPr="00633320" w:rsidDel="00BF158F">
                <w:rPr>
                  <w:b/>
                  <w:color w:val="auto"/>
                  <w:sz w:val="20"/>
                  <w:szCs w:val="20"/>
                </w:rPr>
                <w:delText xml:space="preserve"> </w:delText>
              </w:r>
              <w:r w:rsidRPr="00633320" w:rsidDel="00BF158F">
                <w:rPr>
                  <w:b/>
                  <w:color w:val="auto"/>
                  <w:sz w:val="20"/>
                  <w:szCs w:val="20"/>
                  <w:vertAlign w:val="superscript"/>
                </w:rPr>
                <w:delText>#</w:delText>
              </w:r>
            </w:del>
          </w:p>
        </w:tc>
        <w:tc>
          <w:tcPr>
            <w:tcW w:w="4394" w:type="dxa"/>
            <w:tcBorders>
              <w:top w:val="single" w:sz="18" w:space="0" w:color="auto"/>
              <w:bottom w:val="single" w:sz="18" w:space="0" w:color="auto"/>
              <w:right w:val="nil"/>
            </w:tcBorders>
            <w:shd w:val="clear" w:color="auto" w:fill="D9D9D9" w:themeFill="background1" w:themeFillShade="D9"/>
          </w:tcPr>
          <w:p w14:paraId="778ADCCE" w14:textId="078DCD5F" w:rsidR="00E908A7" w:rsidRPr="00633320" w:rsidDel="00BF158F" w:rsidRDefault="00E908A7" w:rsidP="001D27E0">
            <w:pPr>
              <w:rPr>
                <w:del w:id="639" w:author="Richard Haynes" w:date="2021-11-29T14:22:00Z"/>
                <w:b/>
                <w:color w:val="auto"/>
                <w:sz w:val="20"/>
                <w:szCs w:val="20"/>
              </w:rPr>
            </w:pPr>
            <w:del w:id="640" w:author="Richard Haynes" w:date="2021-11-29T14:22:00Z">
              <w:r w:rsidRPr="00633320" w:rsidDel="00BF158F">
                <w:rPr>
                  <w:b/>
                  <w:color w:val="auto"/>
                  <w:sz w:val="20"/>
                  <w:szCs w:val="20"/>
                </w:rPr>
                <w:delText xml:space="preserve">Dose </w:delText>
              </w:r>
            </w:del>
          </w:p>
        </w:tc>
      </w:tr>
      <w:tr w:rsidR="008B7728" w:rsidRPr="00633320" w:rsidDel="00BF158F" w14:paraId="46B374CC" w14:textId="6F54107B" w:rsidTr="001D27E0">
        <w:trPr>
          <w:trHeight w:val="567"/>
          <w:del w:id="641" w:author="Richard Haynes" w:date="2021-11-29T14:22:00Z"/>
        </w:trPr>
        <w:tc>
          <w:tcPr>
            <w:tcW w:w="1985" w:type="dxa"/>
            <w:tcBorders>
              <w:top w:val="single" w:sz="18" w:space="0" w:color="auto"/>
              <w:left w:val="nil"/>
              <w:bottom w:val="single" w:sz="18" w:space="0" w:color="auto"/>
            </w:tcBorders>
            <w:vAlign w:val="center"/>
          </w:tcPr>
          <w:p w14:paraId="0200EB02" w14:textId="04C2C7FC" w:rsidR="00E908A7" w:rsidRPr="00633320" w:rsidDel="00BF158F" w:rsidRDefault="00E908A7" w:rsidP="00AE40BB">
            <w:pPr>
              <w:rPr>
                <w:del w:id="642" w:author="Richard Haynes" w:date="2021-11-29T14:22:00Z"/>
                <w:b/>
                <w:color w:val="auto"/>
                <w:sz w:val="20"/>
                <w:szCs w:val="20"/>
              </w:rPr>
            </w:pPr>
            <w:del w:id="643" w:author="Richard Haynes" w:date="2021-11-29T14:22:00Z">
              <w:r w:rsidRPr="00633320" w:rsidDel="00BF158F">
                <w:rPr>
                  <w:b/>
                  <w:color w:val="auto"/>
                  <w:sz w:val="20"/>
                  <w:szCs w:val="20"/>
                </w:rPr>
                <w:delText>No additional treatment</w:delText>
              </w:r>
            </w:del>
          </w:p>
        </w:tc>
        <w:tc>
          <w:tcPr>
            <w:tcW w:w="1559" w:type="dxa"/>
            <w:tcBorders>
              <w:top w:val="single" w:sz="18" w:space="0" w:color="auto"/>
              <w:bottom w:val="single" w:sz="18" w:space="0" w:color="auto"/>
            </w:tcBorders>
          </w:tcPr>
          <w:p w14:paraId="78444F3D" w14:textId="3F7EB43C" w:rsidR="00E908A7" w:rsidRPr="00633320" w:rsidDel="00BF158F" w:rsidRDefault="00E908A7" w:rsidP="00AE40BB">
            <w:pPr>
              <w:rPr>
                <w:del w:id="644" w:author="Richard Haynes" w:date="2021-11-29T14:22:00Z"/>
                <w:color w:val="auto"/>
                <w:sz w:val="20"/>
                <w:szCs w:val="20"/>
              </w:rPr>
            </w:pPr>
            <w:del w:id="645" w:author="Richard Haynes" w:date="2021-11-29T14:22:00Z">
              <w:r w:rsidRPr="00633320" w:rsidDel="00BF158F">
                <w:rPr>
                  <w:color w:val="auto"/>
                  <w:sz w:val="20"/>
                  <w:szCs w:val="20"/>
                </w:rPr>
                <w:delText>-</w:delText>
              </w:r>
            </w:del>
          </w:p>
        </w:tc>
        <w:tc>
          <w:tcPr>
            <w:tcW w:w="1843" w:type="dxa"/>
            <w:tcBorders>
              <w:top w:val="single" w:sz="18" w:space="0" w:color="auto"/>
              <w:bottom w:val="single" w:sz="18" w:space="0" w:color="auto"/>
            </w:tcBorders>
          </w:tcPr>
          <w:p w14:paraId="6FA0DB1C" w14:textId="7AD549A5" w:rsidR="00E908A7" w:rsidRPr="00633320" w:rsidDel="00BF158F" w:rsidRDefault="00E908A7" w:rsidP="00AE40BB">
            <w:pPr>
              <w:rPr>
                <w:del w:id="646" w:author="Richard Haynes" w:date="2021-11-29T14:22:00Z"/>
                <w:color w:val="auto"/>
                <w:sz w:val="20"/>
                <w:szCs w:val="20"/>
              </w:rPr>
            </w:pPr>
            <w:del w:id="647" w:author="Richard Haynes" w:date="2021-11-29T14:22:00Z">
              <w:r w:rsidRPr="00633320" w:rsidDel="00BF158F">
                <w:rPr>
                  <w:color w:val="auto"/>
                  <w:sz w:val="20"/>
                  <w:szCs w:val="20"/>
                </w:rPr>
                <w:delText>-</w:delText>
              </w:r>
            </w:del>
          </w:p>
        </w:tc>
        <w:tc>
          <w:tcPr>
            <w:tcW w:w="4394" w:type="dxa"/>
            <w:tcBorders>
              <w:top w:val="single" w:sz="18" w:space="0" w:color="auto"/>
              <w:bottom w:val="single" w:sz="18" w:space="0" w:color="auto"/>
              <w:right w:val="nil"/>
            </w:tcBorders>
          </w:tcPr>
          <w:p w14:paraId="0902ACFF" w14:textId="637735B3" w:rsidR="00E908A7" w:rsidRPr="00633320" w:rsidDel="00BF158F" w:rsidRDefault="00E908A7" w:rsidP="00AE40BB">
            <w:pPr>
              <w:rPr>
                <w:del w:id="648" w:author="Richard Haynes" w:date="2021-11-29T14:22:00Z"/>
                <w:color w:val="auto"/>
                <w:sz w:val="20"/>
                <w:szCs w:val="20"/>
              </w:rPr>
            </w:pPr>
            <w:del w:id="649" w:author="Richard Haynes" w:date="2021-11-29T14:22:00Z">
              <w:r w:rsidRPr="00633320" w:rsidDel="00BF158F">
                <w:rPr>
                  <w:color w:val="auto"/>
                  <w:sz w:val="20"/>
                  <w:szCs w:val="20"/>
                </w:rPr>
                <w:delText>-</w:delText>
              </w:r>
            </w:del>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rsidDel="00BF158F" w14:paraId="253093A0" w14:textId="02935558" w:rsidTr="001D27E0">
        <w:trPr>
          <w:trHeight w:val="3295"/>
          <w:del w:id="650" w:author="Richard Haynes" w:date="2021-11-29T14:22:00Z"/>
        </w:trPr>
        <w:tc>
          <w:tcPr>
            <w:tcW w:w="1985" w:type="dxa"/>
            <w:tcBorders>
              <w:top w:val="single" w:sz="4" w:space="0" w:color="auto"/>
              <w:left w:val="nil"/>
              <w:bottom w:val="single" w:sz="18" w:space="0" w:color="000000"/>
            </w:tcBorders>
          </w:tcPr>
          <w:p w14:paraId="5F3BC89B" w14:textId="7B8FFA29" w:rsidR="00B30FD7" w:rsidRPr="00633320" w:rsidDel="00BF158F" w:rsidRDefault="00B30FD7" w:rsidP="00011699">
            <w:pPr>
              <w:rPr>
                <w:del w:id="651" w:author="Richard Haynes" w:date="2021-11-29T14:22:00Z"/>
                <w:b/>
                <w:sz w:val="20"/>
                <w:szCs w:val="20"/>
              </w:rPr>
            </w:pPr>
            <w:bookmarkStart w:id="652" w:name="_Toc38099281"/>
            <w:del w:id="653" w:author="Richard Haynes" w:date="2021-11-29T14:22:00Z">
              <w:r w:rsidRPr="00633320" w:rsidDel="00BF158F">
                <w:rPr>
                  <w:b/>
                  <w:sz w:val="20"/>
                  <w:szCs w:val="20"/>
                </w:rPr>
                <w:delText>Baricitinib</w:delText>
              </w:r>
            </w:del>
          </w:p>
          <w:p w14:paraId="138BC059" w14:textId="5D7CF692" w:rsidR="00B30FD7" w:rsidRPr="00633320" w:rsidDel="00BF158F" w:rsidRDefault="00B30FD7" w:rsidP="00011699">
            <w:pPr>
              <w:rPr>
                <w:del w:id="654" w:author="Richard Haynes" w:date="2021-11-29T14:22:00Z"/>
                <w:b/>
                <w:sz w:val="20"/>
                <w:szCs w:val="20"/>
              </w:rPr>
            </w:pPr>
          </w:p>
          <w:p w14:paraId="735EC83B" w14:textId="1E0C2CA9" w:rsidR="00B30FD7" w:rsidRPr="00633320" w:rsidDel="00BF158F" w:rsidRDefault="00B30FD7" w:rsidP="00942698">
            <w:pPr>
              <w:pStyle w:val="ListParagraph"/>
              <w:numPr>
                <w:ilvl w:val="0"/>
                <w:numId w:val="20"/>
              </w:numPr>
              <w:ind w:left="176" w:hanging="142"/>
              <w:jc w:val="left"/>
              <w:rPr>
                <w:del w:id="655" w:author="Richard Haynes" w:date="2021-11-29T14:22:00Z"/>
                <w:sz w:val="20"/>
                <w:szCs w:val="20"/>
              </w:rPr>
            </w:pPr>
            <w:del w:id="656" w:author="Richard Haynes" w:date="2021-11-29T14:22:00Z">
              <w:r w:rsidRPr="00633320" w:rsidDel="00BF158F">
                <w:rPr>
                  <w:sz w:val="20"/>
                  <w:szCs w:val="20"/>
                </w:rPr>
                <w:delText>2 and 4 mg tablets</w:delText>
              </w:r>
            </w:del>
          </w:p>
          <w:p w14:paraId="16347E97" w14:textId="541A1F44" w:rsidR="00B30FD7" w:rsidRPr="00633320" w:rsidDel="00BF158F" w:rsidRDefault="00B30FD7" w:rsidP="00011699">
            <w:pPr>
              <w:rPr>
                <w:del w:id="657" w:author="Richard Haynes" w:date="2021-11-29T14:22:00Z"/>
                <w:b/>
                <w:sz w:val="20"/>
                <w:szCs w:val="20"/>
              </w:rPr>
            </w:pPr>
          </w:p>
        </w:tc>
        <w:tc>
          <w:tcPr>
            <w:tcW w:w="1559" w:type="dxa"/>
            <w:tcBorders>
              <w:top w:val="single" w:sz="4" w:space="0" w:color="auto"/>
              <w:bottom w:val="single" w:sz="18" w:space="0" w:color="000000"/>
            </w:tcBorders>
          </w:tcPr>
          <w:p w14:paraId="76E923C5" w14:textId="53FF3586" w:rsidR="00B30FD7" w:rsidRPr="00633320" w:rsidDel="00BF158F" w:rsidRDefault="00B30FD7" w:rsidP="00011699">
            <w:pPr>
              <w:rPr>
                <w:del w:id="658" w:author="Richard Haynes" w:date="2021-11-29T14:22:00Z"/>
                <w:sz w:val="20"/>
                <w:szCs w:val="20"/>
              </w:rPr>
            </w:pPr>
            <w:del w:id="659" w:author="Richard Haynes" w:date="2021-11-29T14:22:00Z">
              <w:r w:rsidRPr="00633320" w:rsidDel="00BF158F">
                <w:rPr>
                  <w:sz w:val="20"/>
                  <w:szCs w:val="20"/>
                </w:rPr>
                <w:delText>Oral/ other enteral routes</w:delText>
              </w:r>
            </w:del>
          </w:p>
        </w:tc>
        <w:tc>
          <w:tcPr>
            <w:tcW w:w="1843" w:type="dxa"/>
            <w:tcBorders>
              <w:top w:val="single" w:sz="4" w:space="0" w:color="auto"/>
              <w:bottom w:val="single" w:sz="18" w:space="0" w:color="000000"/>
            </w:tcBorders>
          </w:tcPr>
          <w:p w14:paraId="690E3041" w14:textId="6E460606" w:rsidR="00B30FD7" w:rsidRPr="00633320" w:rsidDel="00BF158F" w:rsidRDefault="00B30FD7" w:rsidP="00011699">
            <w:pPr>
              <w:rPr>
                <w:del w:id="660" w:author="Richard Haynes" w:date="2021-11-29T14:22:00Z"/>
                <w:sz w:val="20"/>
                <w:szCs w:val="20"/>
              </w:rPr>
            </w:pPr>
            <w:del w:id="661" w:author="Richard Haynes" w:date="2021-11-29T14:22:00Z">
              <w:r w:rsidRPr="00633320" w:rsidDel="00BF158F">
                <w:rPr>
                  <w:sz w:val="20"/>
                  <w:szCs w:val="20"/>
                </w:rPr>
                <w:sym w:font="Symbol" w:char="F0B3"/>
              </w:r>
              <w:r w:rsidRPr="00633320" w:rsidDel="00BF158F">
                <w:rPr>
                  <w:sz w:val="20"/>
                  <w:szCs w:val="20"/>
                </w:rPr>
                <w:delText xml:space="preserve"> 2 years</w:delText>
              </w:r>
              <w:r w:rsidR="001D27E0" w:rsidRPr="00633320" w:rsidDel="00BF158F">
                <w:rPr>
                  <w:sz w:val="20"/>
                  <w:szCs w:val="20"/>
                </w:rPr>
                <w:delText xml:space="preserve"> with COVID-19 pneumonia</w:delText>
              </w:r>
            </w:del>
          </w:p>
        </w:tc>
        <w:tc>
          <w:tcPr>
            <w:tcW w:w="4394" w:type="dxa"/>
            <w:tcBorders>
              <w:top w:val="single" w:sz="4" w:space="0" w:color="auto"/>
              <w:bottom w:val="single" w:sz="18" w:space="0" w:color="000000"/>
              <w:right w:val="nil"/>
            </w:tcBorders>
            <w:tcMar>
              <w:right w:w="57" w:type="dxa"/>
            </w:tcMar>
          </w:tcPr>
          <w:p w14:paraId="2E850196" w14:textId="0F6208C5" w:rsidR="00B30FD7" w:rsidRPr="00633320" w:rsidDel="00BF158F" w:rsidRDefault="00B30FD7" w:rsidP="00011699">
            <w:pPr>
              <w:rPr>
                <w:del w:id="662" w:author="Richard Haynes" w:date="2021-11-29T14:22:00Z"/>
                <w:sz w:val="20"/>
                <w:szCs w:val="20"/>
              </w:rPr>
            </w:pPr>
            <w:del w:id="663" w:author="Richard Haynes" w:date="2021-11-29T14:22:00Z">
              <w:r w:rsidRPr="00633320" w:rsidDel="00BF158F">
                <w:rPr>
                  <w:sz w:val="20"/>
                  <w:szCs w:val="20"/>
                </w:rPr>
                <w:delText>Once daily for 10 days or until discharge, whichever is sooner</w:delText>
              </w:r>
            </w:del>
          </w:p>
          <w:p w14:paraId="3F9AAFE8" w14:textId="3EF73952" w:rsidR="00B30FD7" w:rsidRPr="00633320" w:rsidDel="00BF158F" w:rsidRDefault="00B30FD7" w:rsidP="00011699">
            <w:pPr>
              <w:rPr>
                <w:del w:id="664" w:author="Richard Haynes" w:date="2021-11-29T14:22:00Z"/>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rsidDel="00BF158F" w14:paraId="16FB957A" w14:textId="32BDAAD7" w:rsidTr="00F45447">
              <w:trPr>
                <w:del w:id="665" w:author="Richard Haynes" w:date="2021-11-29T14:22:00Z"/>
              </w:trPr>
              <w:tc>
                <w:tcPr>
                  <w:tcW w:w="1450" w:type="dxa"/>
                  <w:tcBorders>
                    <w:top w:val="single" w:sz="12" w:space="0" w:color="000000"/>
                    <w:bottom w:val="single" w:sz="12" w:space="0" w:color="000000"/>
                    <w:right w:val="single" w:sz="12" w:space="0" w:color="000000"/>
                  </w:tcBorders>
                </w:tcPr>
                <w:p w14:paraId="2C5B3E02" w14:textId="2D5ECAC5" w:rsidR="00B30FD7" w:rsidRPr="00633320" w:rsidDel="00BF158F" w:rsidRDefault="00B30FD7" w:rsidP="00011699">
                  <w:pPr>
                    <w:rPr>
                      <w:del w:id="666" w:author="Richard Haynes" w:date="2021-11-29T14:22:00Z"/>
                      <w:sz w:val="20"/>
                      <w:szCs w:val="20"/>
                    </w:rPr>
                  </w:pPr>
                  <w:del w:id="667" w:author="Richard Haynes" w:date="2021-11-29T14:22:00Z">
                    <w:r w:rsidRPr="00633320" w:rsidDel="00BF158F">
                      <w:rPr>
                        <w:sz w:val="20"/>
                        <w:szCs w:val="20"/>
                      </w:rPr>
                      <w:delText>eGFR</w:delText>
                    </w:r>
                  </w:del>
                </w:p>
                <w:p w14:paraId="4366ADB1" w14:textId="08D2493D" w:rsidR="00B30FD7" w:rsidRPr="00633320" w:rsidDel="00BF158F" w:rsidRDefault="00B30FD7" w:rsidP="00011699">
                  <w:pPr>
                    <w:rPr>
                      <w:del w:id="668" w:author="Richard Haynes" w:date="2021-11-29T14:22:00Z"/>
                      <w:sz w:val="20"/>
                      <w:szCs w:val="20"/>
                    </w:rPr>
                  </w:pPr>
                  <w:del w:id="669" w:author="Richard Haynes" w:date="2021-11-29T14:22:00Z">
                    <w:r w:rsidRPr="00633320" w:rsidDel="00BF158F">
                      <w:rPr>
                        <w:sz w:val="20"/>
                        <w:szCs w:val="20"/>
                      </w:rPr>
                      <w:delText>(mL/min/1.73 m</w:delText>
                    </w:r>
                    <w:r w:rsidRPr="00633320" w:rsidDel="00BF158F">
                      <w:rPr>
                        <w:sz w:val="20"/>
                        <w:szCs w:val="20"/>
                        <w:vertAlign w:val="superscript"/>
                      </w:rPr>
                      <w:delText>2</w:delText>
                    </w:r>
                    <w:r w:rsidRPr="00633320" w:rsidDel="00BF158F">
                      <w:rPr>
                        <w:sz w:val="20"/>
                        <w:szCs w:val="20"/>
                      </w:rPr>
                      <w:delText>)</w:delText>
                    </w:r>
                  </w:del>
                </w:p>
              </w:tc>
              <w:tc>
                <w:tcPr>
                  <w:tcW w:w="1282" w:type="dxa"/>
                  <w:tcBorders>
                    <w:top w:val="single" w:sz="12" w:space="0" w:color="000000"/>
                    <w:left w:val="single" w:sz="12" w:space="0" w:color="000000"/>
                    <w:bottom w:val="single" w:sz="12" w:space="0" w:color="000000"/>
                    <w:right w:val="single" w:sz="12" w:space="0" w:color="000000"/>
                  </w:tcBorders>
                </w:tcPr>
                <w:p w14:paraId="55222668" w14:textId="06504DE1" w:rsidR="00B30FD7" w:rsidRPr="00633320" w:rsidDel="00BF158F" w:rsidRDefault="00B30FD7" w:rsidP="00011699">
                  <w:pPr>
                    <w:rPr>
                      <w:del w:id="670" w:author="Richard Haynes" w:date="2021-11-29T14:22:00Z"/>
                      <w:sz w:val="20"/>
                      <w:szCs w:val="20"/>
                    </w:rPr>
                  </w:pPr>
                  <w:del w:id="671" w:author="Richard Haynes" w:date="2021-11-29T14:22:00Z">
                    <w:r w:rsidRPr="00633320" w:rsidDel="00BF158F">
                      <w:rPr>
                        <w:sz w:val="20"/>
                        <w:szCs w:val="20"/>
                      </w:rPr>
                      <w:delText>2 to &lt; 9 yr</w:delText>
                    </w:r>
                  </w:del>
                </w:p>
              </w:tc>
              <w:tc>
                <w:tcPr>
                  <w:tcW w:w="1276" w:type="dxa"/>
                  <w:tcBorders>
                    <w:top w:val="single" w:sz="12" w:space="0" w:color="000000"/>
                    <w:left w:val="single" w:sz="12" w:space="0" w:color="000000"/>
                    <w:bottom w:val="single" w:sz="12" w:space="0" w:color="000000"/>
                  </w:tcBorders>
                </w:tcPr>
                <w:p w14:paraId="1A284C16" w14:textId="0FBF2366" w:rsidR="00B30FD7" w:rsidRPr="00633320" w:rsidDel="00BF158F" w:rsidRDefault="00B30FD7" w:rsidP="00011699">
                  <w:pPr>
                    <w:rPr>
                      <w:del w:id="672" w:author="Richard Haynes" w:date="2021-11-29T14:22:00Z"/>
                      <w:sz w:val="20"/>
                      <w:szCs w:val="20"/>
                    </w:rPr>
                  </w:pPr>
                  <w:del w:id="673" w:author="Richard Haynes" w:date="2021-11-29T14:22:00Z">
                    <w:r w:rsidRPr="00633320" w:rsidDel="00BF158F">
                      <w:rPr>
                        <w:sz w:val="20"/>
                        <w:szCs w:val="20"/>
                      </w:rPr>
                      <w:sym w:font="Symbol" w:char="F0B3"/>
                    </w:r>
                    <w:r w:rsidRPr="00633320" w:rsidDel="00BF158F">
                      <w:rPr>
                        <w:sz w:val="20"/>
                        <w:szCs w:val="20"/>
                      </w:rPr>
                      <w:delText xml:space="preserve"> 9 yr</w:delText>
                    </w:r>
                  </w:del>
                </w:p>
              </w:tc>
            </w:tr>
            <w:tr w:rsidR="00B30FD7" w:rsidRPr="00633320" w:rsidDel="00BF158F" w14:paraId="78083625" w14:textId="548E01ED" w:rsidTr="00F45447">
              <w:trPr>
                <w:trHeight w:val="340"/>
                <w:del w:id="674" w:author="Richard Haynes" w:date="2021-11-29T14:22:00Z"/>
              </w:trPr>
              <w:tc>
                <w:tcPr>
                  <w:tcW w:w="1450" w:type="dxa"/>
                  <w:tcBorders>
                    <w:top w:val="single" w:sz="12" w:space="0" w:color="000000"/>
                    <w:right w:val="single" w:sz="12" w:space="0" w:color="000000"/>
                  </w:tcBorders>
                  <w:vAlign w:val="center"/>
                </w:tcPr>
                <w:p w14:paraId="4CA2269C" w14:textId="314FC915" w:rsidR="00B30FD7" w:rsidRPr="00633320" w:rsidDel="00BF158F" w:rsidRDefault="00B30FD7" w:rsidP="001D27E0">
                  <w:pPr>
                    <w:rPr>
                      <w:del w:id="675" w:author="Richard Haynes" w:date="2021-11-29T14:22:00Z"/>
                      <w:sz w:val="20"/>
                      <w:szCs w:val="20"/>
                    </w:rPr>
                  </w:pPr>
                  <w:del w:id="676" w:author="Richard Haynes" w:date="2021-11-29T14:22:00Z">
                    <w:r w:rsidRPr="00633320" w:rsidDel="00BF158F">
                      <w:rPr>
                        <w:sz w:val="20"/>
                        <w:szCs w:val="20"/>
                      </w:rPr>
                      <w:delText>≥60</w:delText>
                    </w:r>
                  </w:del>
                </w:p>
              </w:tc>
              <w:tc>
                <w:tcPr>
                  <w:tcW w:w="1282" w:type="dxa"/>
                  <w:tcBorders>
                    <w:top w:val="single" w:sz="12" w:space="0" w:color="000000"/>
                    <w:left w:val="single" w:sz="12" w:space="0" w:color="000000"/>
                    <w:right w:val="single" w:sz="12" w:space="0" w:color="000000"/>
                  </w:tcBorders>
                  <w:vAlign w:val="center"/>
                </w:tcPr>
                <w:p w14:paraId="03B01ED8" w14:textId="5CE1EF56" w:rsidR="00B30FD7" w:rsidRPr="00633320" w:rsidDel="00BF158F" w:rsidRDefault="00B30FD7" w:rsidP="00011699">
                  <w:pPr>
                    <w:rPr>
                      <w:del w:id="677" w:author="Richard Haynes" w:date="2021-11-29T14:22:00Z"/>
                      <w:sz w:val="20"/>
                      <w:szCs w:val="20"/>
                    </w:rPr>
                  </w:pPr>
                  <w:del w:id="678" w:author="Richard Haynes" w:date="2021-11-29T14:22:00Z">
                    <w:r w:rsidRPr="00633320" w:rsidDel="00BF158F">
                      <w:rPr>
                        <w:sz w:val="20"/>
                        <w:szCs w:val="20"/>
                      </w:rPr>
                      <w:delText xml:space="preserve">2mg </w:delText>
                    </w:r>
                  </w:del>
                </w:p>
              </w:tc>
              <w:tc>
                <w:tcPr>
                  <w:tcW w:w="1276" w:type="dxa"/>
                  <w:tcBorders>
                    <w:top w:val="single" w:sz="12" w:space="0" w:color="000000"/>
                    <w:left w:val="single" w:sz="12" w:space="0" w:color="000000"/>
                  </w:tcBorders>
                  <w:vAlign w:val="center"/>
                </w:tcPr>
                <w:p w14:paraId="169BF4BA" w14:textId="62A7A5BC" w:rsidR="00B30FD7" w:rsidRPr="00633320" w:rsidDel="00BF158F" w:rsidRDefault="00B30FD7" w:rsidP="00011699">
                  <w:pPr>
                    <w:rPr>
                      <w:del w:id="679" w:author="Richard Haynes" w:date="2021-11-29T14:22:00Z"/>
                      <w:sz w:val="20"/>
                      <w:szCs w:val="20"/>
                    </w:rPr>
                  </w:pPr>
                  <w:del w:id="680" w:author="Richard Haynes" w:date="2021-11-29T14:22:00Z">
                    <w:r w:rsidRPr="00633320" w:rsidDel="00BF158F">
                      <w:rPr>
                        <w:sz w:val="20"/>
                        <w:szCs w:val="20"/>
                      </w:rPr>
                      <w:delText>4mg</w:delText>
                    </w:r>
                  </w:del>
                </w:p>
              </w:tc>
            </w:tr>
            <w:tr w:rsidR="00B30FD7" w:rsidRPr="00633320" w:rsidDel="00BF158F" w14:paraId="01B4AEB9" w14:textId="4047DC32" w:rsidTr="00F45447">
              <w:trPr>
                <w:trHeight w:val="340"/>
                <w:del w:id="681" w:author="Richard Haynes" w:date="2021-11-29T14:22:00Z"/>
              </w:trPr>
              <w:tc>
                <w:tcPr>
                  <w:tcW w:w="1450" w:type="dxa"/>
                  <w:tcBorders>
                    <w:right w:val="single" w:sz="12" w:space="0" w:color="000000"/>
                  </w:tcBorders>
                  <w:vAlign w:val="center"/>
                </w:tcPr>
                <w:p w14:paraId="6E121A95" w14:textId="2278FE9D" w:rsidR="00B30FD7" w:rsidRPr="00633320" w:rsidDel="00BF158F" w:rsidRDefault="001D27E0" w:rsidP="00011699">
                  <w:pPr>
                    <w:rPr>
                      <w:del w:id="682" w:author="Richard Haynes" w:date="2021-11-29T14:22:00Z"/>
                      <w:sz w:val="20"/>
                      <w:szCs w:val="20"/>
                    </w:rPr>
                  </w:pPr>
                  <w:del w:id="683" w:author="Richard Haynes" w:date="2021-11-29T14:22:00Z">
                    <w:r w:rsidRPr="00633320" w:rsidDel="00BF158F">
                      <w:rPr>
                        <w:sz w:val="20"/>
                        <w:szCs w:val="20"/>
                      </w:rPr>
                      <w:delText>≥</w:delText>
                    </w:r>
                    <w:r w:rsidR="00B30FD7" w:rsidRPr="00633320" w:rsidDel="00BF158F">
                      <w:rPr>
                        <w:sz w:val="20"/>
                        <w:szCs w:val="20"/>
                      </w:rPr>
                      <w:delText xml:space="preserve">30 to &lt;60 </w:delText>
                    </w:r>
                  </w:del>
                </w:p>
              </w:tc>
              <w:tc>
                <w:tcPr>
                  <w:tcW w:w="1282" w:type="dxa"/>
                  <w:tcBorders>
                    <w:left w:val="single" w:sz="12" w:space="0" w:color="000000"/>
                    <w:right w:val="single" w:sz="12" w:space="0" w:color="000000"/>
                  </w:tcBorders>
                  <w:vAlign w:val="center"/>
                </w:tcPr>
                <w:p w14:paraId="4792AAC2" w14:textId="4B57B0E8" w:rsidR="00B30FD7" w:rsidRPr="00633320" w:rsidDel="00BF158F" w:rsidRDefault="00F45447" w:rsidP="00011699">
                  <w:pPr>
                    <w:rPr>
                      <w:del w:id="684" w:author="Richard Haynes" w:date="2021-11-29T14:22:00Z"/>
                      <w:sz w:val="20"/>
                      <w:szCs w:val="20"/>
                    </w:rPr>
                  </w:pPr>
                  <w:del w:id="685" w:author="Richard Haynes" w:date="2021-11-29T14:22:00Z">
                    <w:r w:rsidRPr="00633320" w:rsidDel="00BF158F">
                      <w:rPr>
                        <w:sz w:val="20"/>
                        <w:szCs w:val="20"/>
                      </w:rPr>
                      <w:delText>2</w:delText>
                    </w:r>
                    <w:r w:rsidR="00B30FD7" w:rsidRPr="00633320" w:rsidDel="00BF158F">
                      <w:rPr>
                        <w:sz w:val="20"/>
                        <w:szCs w:val="20"/>
                      </w:rPr>
                      <w:delText>mg</w:delText>
                    </w:r>
                    <w:r w:rsidRPr="00633320" w:rsidDel="00BF158F">
                      <w:rPr>
                        <w:sz w:val="20"/>
                        <w:szCs w:val="20"/>
                      </w:rPr>
                      <w:delText xml:space="preserve"> alt die</w:delText>
                    </w:r>
                  </w:del>
                </w:p>
              </w:tc>
              <w:tc>
                <w:tcPr>
                  <w:tcW w:w="1276" w:type="dxa"/>
                  <w:tcBorders>
                    <w:left w:val="single" w:sz="12" w:space="0" w:color="000000"/>
                  </w:tcBorders>
                  <w:vAlign w:val="center"/>
                </w:tcPr>
                <w:p w14:paraId="60ADAC37" w14:textId="7E2A8546" w:rsidR="00B30FD7" w:rsidRPr="00633320" w:rsidDel="00BF158F" w:rsidRDefault="00B30FD7" w:rsidP="00011699">
                  <w:pPr>
                    <w:rPr>
                      <w:del w:id="686" w:author="Richard Haynes" w:date="2021-11-29T14:22:00Z"/>
                      <w:sz w:val="20"/>
                      <w:szCs w:val="20"/>
                    </w:rPr>
                  </w:pPr>
                  <w:del w:id="687" w:author="Richard Haynes" w:date="2021-11-29T14:22:00Z">
                    <w:r w:rsidRPr="00633320" w:rsidDel="00BF158F">
                      <w:rPr>
                        <w:sz w:val="20"/>
                        <w:szCs w:val="20"/>
                      </w:rPr>
                      <w:delText>2mg</w:delText>
                    </w:r>
                  </w:del>
                </w:p>
              </w:tc>
            </w:tr>
            <w:tr w:rsidR="00B30FD7" w:rsidRPr="00633320" w:rsidDel="00BF158F" w14:paraId="0E7A9CEE" w14:textId="1F8CE1B7" w:rsidTr="00F45447">
              <w:trPr>
                <w:trHeight w:val="340"/>
                <w:del w:id="688" w:author="Richard Haynes" w:date="2021-11-29T14:22:00Z"/>
              </w:trPr>
              <w:tc>
                <w:tcPr>
                  <w:tcW w:w="1450" w:type="dxa"/>
                  <w:tcBorders>
                    <w:bottom w:val="single" w:sz="12" w:space="0" w:color="000000"/>
                    <w:right w:val="single" w:sz="12" w:space="0" w:color="000000"/>
                  </w:tcBorders>
                  <w:vAlign w:val="center"/>
                </w:tcPr>
                <w:p w14:paraId="0B9FA289" w14:textId="1E6A4248" w:rsidR="00B30FD7" w:rsidRPr="00633320" w:rsidDel="00BF158F" w:rsidRDefault="001D27E0" w:rsidP="00011699">
                  <w:pPr>
                    <w:rPr>
                      <w:del w:id="689" w:author="Richard Haynes" w:date="2021-11-29T14:22:00Z"/>
                      <w:sz w:val="20"/>
                      <w:szCs w:val="20"/>
                    </w:rPr>
                  </w:pPr>
                  <w:del w:id="690" w:author="Richard Haynes" w:date="2021-11-29T14:22:00Z">
                    <w:r w:rsidRPr="00633320" w:rsidDel="00BF158F">
                      <w:rPr>
                        <w:sz w:val="20"/>
                        <w:szCs w:val="20"/>
                      </w:rPr>
                      <w:delText>≥</w:delText>
                    </w:r>
                    <w:r w:rsidR="00B30FD7" w:rsidRPr="00633320" w:rsidDel="00BF158F">
                      <w:rPr>
                        <w:sz w:val="20"/>
                        <w:szCs w:val="20"/>
                      </w:rPr>
                      <w:delText>15 to &lt;30</w:delText>
                    </w:r>
                  </w:del>
                </w:p>
              </w:tc>
              <w:tc>
                <w:tcPr>
                  <w:tcW w:w="1282" w:type="dxa"/>
                  <w:tcBorders>
                    <w:left w:val="single" w:sz="12" w:space="0" w:color="000000"/>
                    <w:bottom w:val="single" w:sz="12" w:space="0" w:color="000000"/>
                    <w:right w:val="single" w:sz="12" w:space="0" w:color="000000"/>
                  </w:tcBorders>
                  <w:vAlign w:val="center"/>
                </w:tcPr>
                <w:p w14:paraId="062B2583" w14:textId="6D7D8976" w:rsidR="00B30FD7" w:rsidRPr="00633320" w:rsidDel="00BF158F" w:rsidRDefault="00B30FD7" w:rsidP="00011699">
                  <w:pPr>
                    <w:rPr>
                      <w:del w:id="691" w:author="Richard Haynes" w:date="2021-11-29T14:22:00Z"/>
                      <w:sz w:val="20"/>
                      <w:szCs w:val="20"/>
                    </w:rPr>
                  </w:pPr>
                  <w:del w:id="692" w:author="Richard Haynes" w:date="2021-11-29T14:22:00Z">
                    <w:r w:rsidRPr="00633320" w:rsidDel="00BF158F">
                      <w:rPr>
                        <w:sz w:val="20"/>
                        <w:szCs w:val="20"/>
                      </w:rPr>
                      <w:delText>Excluded</w:delText>
                    </w:r>
                  </w:del>
                </w:p>
              </w:tc>
              <w:tc>
                <w:tcPr>
                  <w:tcW w:w="1276" w:type="dxa"/>
                  <w:tcBorders>
                    <w:left w:val="single" w:sz="12" w:space="0" w:color="000000"/>
                    <w:bottom w:val="single" w:sz="12" w:space="0" w:color="000000"/>
                  </w:tcBorders>
                  <w:vAlign w:val="center"/>
                </w:tcPr>
                <w:p w14:paraId="404ABE7D" w14:textId="1DAD61C7" w:rsidR="00B30FD7" w:rsidRPr="00633320" w:rsidDel="00BF158F" w:rsidRDefault="00F45447" w:rsidP="00011699">
                  <w:pPr>
                    <w:rPr>
                      <w:del w:id="693" w:author="Richard Haynes" w:date="2021-11-29T14:22:00Z"/>
                      <w:sz w:val="20"/>
                      <w:szCs w:val="20"/>
                    </w:rPr>
                  </w:pPr>
                  <w:del w:id="694" w:author="Richard Haynes" w:date="2021-11-29T14:22:00Z">
                    <w:r w:rsidRPr="00633320" w:rsidDel="00BF158F">
                      <w:rPr>
                        <w:sz w:val="20"/>
                        <w:szCs w:val="20"/>
                      </w:rPr>
                      <w:delText>2</w:delText>
                    </w:r>
                    <w:r w:rsidR="00B30FD7" w:rsidRPr="00633320" w:rsidDel="00BF158F">
                      <w:rPr>
                        <w:sz w:val="20"/>
                        <w:szCs w:val="20"/>
                      </w:rPr>
                      <w:delText>mg</w:delText>
                    </w:r>
                    <w:r w:rsidRPr="00633320" w:rsidDel="00BF158F">
                      <w:rPr>
                        <w:sz w:val="20"/>
                        <w:szCs w:val="20"/>
                      </w:rPr>
                      <w:delText xml:space="preserve"> alt die</w:delText>
                    </w:r>
                  </w:del>
                </w:p>
              </w:tc>
            </w:tr>
          </w:tbl>
          <w:p w14:paraId="10E3090A" w14:textId="7ABBFBD3" w:rsidR="00B30FD7" w:rsidRPr="00633320" w:rsidDel="00BF158F" w:rsidRDefault="00B30FD7" w:rsidP="00011699">
            <w:pPr>
              <w:rPr>
                <w:del w:id="695" w:author="Richard Haynes" w:date="2021-11-29T14:22:00Z"/>
                <w:sz w:val="20"/>
                <w:szCs w:val="20"/>
              </w:rPr>
            </w:pPr>
          </w:p>
          <w:p w14:paraId="70DE8F69" w14:textId="18B8BF65" w:rsidR="00B30FD7" w:rsidRPr="00633320" w:rsidDel="00BF158F" w:rsidRDefault="00B30FD7" w:rsidP="00011699">
            <w:pPr>
              <w:rPr>
                <w:del w:id="696" w:author="Richard Haynes" w:date="2021-11-29T14:22:00Z"/>
                <w:sz w:val="20"/>
                <w:szCs w:val="20"/>
              </w:rPr>
            </w:pPr>
            <w:del w:id="697" w:author="Richard Haynes" w:date="2021-11-29T14:22:00Z">
              <w:r w:rsidRPr="00633320" w:rsidDel="00BF158F">
                <w:rPr>
                  <w:sz w:val="20"/>
                  <w:szCs w:val="20"/>
                </w:rPr>
                <w:delText>Those on renal replacement therapy are excluded</w:delText>
              </w:r>
            </w:del>
          </w:p>
        </w:tc>
      </w:tr>
    </w:tbl>
    <w:p w14:paraId="4881CE78" w14:textId="0221B588" w:rsidR="0003198C" w:rsidRPr="00633320" w:rsidDel="00BF158F" w:rsidRDefault="0003198C" w:rsidP="0003198C">
      <w:pPr>
        <w:rPr>
          <w:del w:id="698" w:author="Richard Haynes" w:date="2021-11-29T14:22:00Z"/>
          <w:color w:val="auto"/>
          <w:sz w:val="20"/>
        </w:rPr>
      </w:pPr>
      <w:del w:id="699" w:author="Richard Haynes" w:date="2021-11-29T14:22:00Z">
        <w:r w:rsidRPr="00633320" w:rsidDel="00BF158F">
          <w:rPr>
            <w:b/>
            <w:color w:val="auto"/>
            <w:sz w:val="20"/>
            <w:vertAlign w:val="superscript"/>
          </w:rPr>
          <w:delText xml:space="preserve"># </w:delText>
        </w:r>
        <w:r w:rsidRPr="00633320" w:rsidDel="00BF158F">
          <w:rPr>
            <w:color w:val="auto"/>
            <w:sz w:val="20"/>
          </w:rPr>
          <w:delText>Weight to be rounded to the nearest kg unless dosage expressed as mg/kg or mL/kg.</w:delText>
        </w:r>
      </w:del>
    </w:p>
    <w:p w14:paraId="36DAB46D" w14:textId="406E6E11" w:rsidR="00A46DE7" w:rsidRPr="00633320" w:rsidDel="00BF158F" w:rsidRDefault="00AF716F">
      <w:pPr>
        <w:rPr>
          <w:del w:id="700" w:author="Richard Haynes" w:date="2021-11-29T14:22:00Z"/>
          <w:sz w:val="20"/>
          <w:szCs w:val="20"/>
        </w:rPr>
      </w:pPr>
      <w:del w:id="701" w:author="Richard Haynes" w:date="2021-11-29T14:22:00Z">
        <w:r w:rsidRPr="00633320" w:rsidDel="00BF158F">
          <w:rPr>
            <w:b/>
            <w:bCs w:val="0"/>
            <w:color w:val="auto"/>
            <w:sz w:val="20"/>
            <w:szCs w:val="20"/>
            <w:vertAlign w:val="superscript"/>
          </w:rPr>
          <w:delText>†</w:delText>
        </w:r>
        <w:r w:rsidRPr="00633320" w:rsidDel="00BF158F">
          <w:rPr>
            <w:sz w:val="20"/>
            <w:szCs w:val="20"/>
          </w:rPr>
          <w:delText xml:space="preserve"> If methylprednisolone is unavailable, intravenous dexamethasone may be substituted (0.3 mg/kg as base; max 19.8 mg) once daily for 3 days.</w:delText>
        </w:r>
      </w:del>
    </w:p>
    <w:p w14:paraId="69AB0F0D" w14:textId="678160BC" w:rsidR="00A46DE7" w:rsidRPr="00633320" w:rsidDel="00BF158F" w:rsidRDefault="00A46DE7">
      <w:pPr>
        <w:autoSpaceDE/>
        <w:autoSpaceDN/>
        <w:adjustRightInd/>
        <w:contextualSpacing w:val="0"/>
        <w:jc w:val="left"/>
        <w:rPr>
          <w:del w:id="702" w:author="Richard Haynes" w:date="2021-11-29T14:22:00Z"/>
          <w:b/>
          <w:color w:val="auto"/>
        </w:rPr>
      </w:pPr>
    </w:p>
    <w:p w14:paraId="626D500B" w14:textId="29044007" w:rsidR="00E908A7" w:rsidRPr="00633320" w:rsidRDefault="00CF37F5" w:rsidP="00E908A7">
      <w:pPr>
        <w:tabs>
          <w:tab w:val="left" w:pos="2662"/>
        </w:tabs>
        <w:rPr>
          <w:b/>
          <w:color w:val="auto"/>
        </w:rPr>
      </w:pPr>
      <w:r>
        <w:rPr>
          <w:b/>
          <w:color w:val="auto"/>
        </w:rPr>
        <w:t>R</w:t>
      </w:r>
      <w:r w:rsidR="00E908A7" w:rsidRPr="00633320">
        <w:rPr>
          <w:b/>
          <w:color w:val="auto"/>
        </w:rPr>
        <w:t>andomisation</w:t>
      </w:r>
      <w:r>
        <w:rPr>
          <w:b/>
          <w:color w:val="auto"/>
        </w:rPr>
        <w:t xml:space="preserve"> of children with PIMS-TS</w:t>
      </w:r>
      <w:r w:rsidR="00E908A7" w:rsidRPr="00633320">
        <w:rPr>
          <w:b/>
          <w:color w:val="auto"/>
        </w:rPr>
        <w:t xml:space="preserve"> (Patients &lt; 1 year of age will </w:t>
      </w:r>
      <w:r w:rsidR="00E908A7" w:rsidRPr="00633320">
        <w:rPr>
          <w:b/>
          <w:color w:val="auto"/>
          <w:u w:val="single"/>
        </w:rPr>
        <w:t>NOT</w:t>
      </w:r>
      <w:r w:rsidR="00E908A7"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b/>
          <w:color w:val="auto"/>
        </w:rPr>
      </w:pPr>
      <w:bookmarkStart w:id="703" w:name="_Toc44674878"/>
    </w:p>
    <w:p w14:paraId="1F4CF3B0" w14:textId="77777777" w:rsidR="00BF158F" w:rsidRDefault="00BF158F">
      <w:pPr>
        <w:autoSpaceDE/>
        <w:autoSpaceDN/>
        <w:adjustRightInd/>
        <w:contextualSpacing w:val="0"/>
        <w:jc w:val="left"/>
        <w:rPr>
          <w:ins w:id="704" w:author="Richard Haynes" w:date="2021-11-29T14:22:00Z"/>
          <w:b/>
          <w:color w:val="auto"/>
        </w:rPr>
      </w:pPr>
      <w:ins w:id="705" w:author="Richard Haynes" w:date="2021-11-29T14:22:00Z">
        <w:r>
          <w:rPr>
            <w:b/>
            <w:color w:val="auto"/>
          </w:rPr>
          <w:br w:type="page"/>
        </w:r>
      </w:ins>
    </w:p>
    <w:p w14:paraId="69B9880A" w14:textId="319E41BE" w:rsidR="00CF37F5" w:rsidRDefault="00CF37F5" w:rsidP="00CF37F5">
      <w:pPr>
        <w:rPr>
          <w:b/>
          <w:color w:val="auto"/>
        </w:rPr>
      </w:pPr>
      <w:r>
        <w:rPr>
          <w:b/>
          <w:color w:val="auto"/>
        </w:rPr>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sz w:val="20"/>
                <w:szCs w:val="20"/>
              </w:rPr>
            </w:pPr>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p>
          <w:p w14:paraId="5110115A" w14:textId="77777777" w:rsidR="00CF37F5" w:rsidRPr="00C361F8" w:rsidRDefault="00CF37F5" w:rsidP="005A7474">
            <w:pPr>
              <w:rPr>
                <w:sz w:val="20"/>
                <w:szCs w:val="20"/>
              </w:rPr>
            </w:pPr>
          </w:p>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CF37F5" w:rsidRPr="00C361F8" w14:paraId="45810672" w14:textId="77777777" w:rsidTr="005A7474">
              <w:trPr>
                <w:trHeight w:val="358"/>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5A7474">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835"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5A7474">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835"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5A7474">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7FA3794F" w14:textId="77777777" w:rsidR="00CF37F5" w:rsidRDefault="00CF37F5" w:rsidP="00CF37F5">
      <w:pPr>
        <w:spacing w:line="276" w:lineRule="auto"/>
        <w:ind w:left="34"/>
        <w:jc w:val="left"/>
        <w:rPr>
          <w:sz w:val="20"/>
          <w:szCs w:val="20"/>
        </w:rPr>
      </w:pPr>
      <w:r w:rsidRPr="00A02606">
        <w:rPr>
          <w:sz w:val="20"/>
          <w:szCs w:val="20"/>
          <w:vertAlign w:val="superscript"/>
        </w:rPr>
        <w:t xml:space="preserve">b </w:t>
      </w:r>
      <w:r w:rsidRPr="00A02606">
        <w:rPr>
          <w:sz w:val="20"/>
          <w:szCs w:val="20"/>
        </w:rPr>
        <w:t>10 days if immunocompromised</w:t>
      </w:r>
    </w:p>
    <w:p w14:paraId="3D71CFF3" w14:textId="77777777" w:rsidR="00CF37F5" w:rsidRDefault="00CF37F5" w:rsidP="00CF37F5">
      <w:pPr>
        <w:autoSpaceDE/>
        <w:autoSpaceDN/>
        <w:adjustRightInd/>
        <w:contextualSpacing w:val="0"/>
        <w:jc w:val="left"/>
      </w:pPr>
      <w:r>
        <w:br w:type="page"/>
      </w:r>
    </w:p>
    <w:p w14:paraId="63416F29" w14:textId="77777777" w:rsidR="00CF37F5" w:rsidRDefault="00CF37F5" w:rsidP="00CF37F5">
      <w:pPr>
        <w:pStyle w:val="Heading2"/>
        <w:numPr>
          <w:ilvl w:val="0"/>
          <w:numId w:val="0"/>
        </w:numPr>
        <w:ind w:left="432"/>
        <w:rPr>
          <w:lang w:val="en-GB"/>
        </w:rPr>
      </w:pPr>
    </w:p>
    <w:p w14:paraId="24D0003E" w14:textId="23190E68" w:rsidR="00CE1EB5" w:rsidRPr="00633320" w:rsidRDefault="00CE1EB5" w:rsidP="00CE1EB5">
      <w:pPr>
        <w:pStyle w:val="Heading2"/>
        <w:rPr>
          <w:lang w:val="en-GB"/>
        </w:rPr>
      </w:pPr>
      <w:bookmarkStart w:id="706" w:name="_Toc89100665"/>
      <w:r w:rsidRPr="00633320">
        <w:rPr>
          <w:lang w:val="en-GB"/>
        </w:rPr>
        <w:t xml:space="preserve">Appendix </w:t>
      </w:r>
      <w:r w:rsidR="007632CA">
        <w:rPr>
          <w:lang w:val="en-GB"/>
        </w:rPr>
        <w:t>4</w:t>
      </w:r>
      <w:r w:rsidRPr="00633320">
        <w:rPr>
          <w:lang w:val="en-GB"/>
        </w:rPr>
        <w:t xml:space="preserve">: </w:t>
      </w:r>
      <w:r>
        <w:rPr>
          <w:lang w:val="en-GB"/>
        </w:rPr>
        <w:t>Use of IMPs in pregnant and breastfeeding women</w:t>
      </w:r>
      <w:bookmarkEnd w:id="706"/>
    </w:p>
    <w:p w14:paraId="584A3C42" w14:textId="158F0C34" w:rsidR="00BE4757" w:rsidRPr="00633320" w:rsidRDefault="00BE4757" w:rsidP="00BE4757">
      <w:r w:rsidRPr="00633320">
        <w:t xml:space="preserve">All trial drugs (except </w:t>
      </w:r>
      <w:del w:id="707" w:author="Leon Peto [2]" w:date="2021-11-29T15:44:00Z">
        <w:r w:rsidR="004F032D" w:rsidRPr="00633320" w:rsidDel="007B2888">
          <w:delText>baricitinib</w:delText>
        </w:r>
        <w:r w:rsidR="009C1271" w:rsidDel="007B2888">
          <w:delText>,</w:delText>
        </w:r>
        <w:r w:rsidR="004F032D" w:rsidRPr="00633320" w:rsidDel="007B2888">
          <w:delText xml:space="preserve"> </w:delText>
        </w:r>
      </w:del>
      <w:r w:rsidR="000C0005">
        <w:t>empagliflozin</w:t>
      </w:r>
      <w:r w:rsidR="009C1271">
        <w:t xml:space="preserve"> and baloxavir</w:t>
      </w:r>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39D5E0FC"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45" w:tooltip="Tam, 2011 #1618" w:history="1">
        <w:r w:rsidR="004062DF" w:rsidRPr="00633320">
          <w:fldChar w:fldCharType="begin">
            <w:fldData xml:space="preserve">PEVuZE5vdGU+PENpdGU+PEF1dGhvcj5UYW08L0F1dGhvcj48WWVhcj4yMDExPC9ZZWFyPjxSZWNO
dW0+MTYxODwvUmVjTnVtPjxEaXNwbGF5VGV4dD48c3R5bGUgZmFjZT0ic3VwZXJzY3JpcHQiPjQ1
LTQ3PC9zdHlsZT48L0Rpc3BsYXlUZXh0PjxyZWNvcmQ+PHJlYy1udW1iZXI+MTYxODwvcmVjLW51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4062DF">
          <w:instrText xml:space="preserve"> ADDIN EN.CITE </w:instrText>
        </w:r>
        <w:r w:rsidR="004062DF">
          <w:fldChar w:fldCharType="begin">
            <w:fldData xml:space="preserve">PEVuZE5vdGU+PENpdGU+PEF1dGhvcj5UYW08L0F1dGhvcj48WWVhcj4yMDExPC9ZZWFyPjxSZWNO
dW0+MTYxODwvUmVjTnVtPjxEaXNwbGF5VGV4dD48c3R5bGUgZmFjZT0ic3VwZXJzY3JpcHQiPjQ1
LTQ3PC9zdHlsZT48L0Rpc3BsYXlUZXh0PjxyZWNvcmQ+PHJlYy1udW1iZXI+MTYxODwvcmVjLW51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45-47</w:t>
        </w:r>
        <w:r w:rsidR="004062D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48" w:tooltip="Flint, 2016 #1621" w:history="1">
        <w:r w:rsidR="004062DF" w:rsidRPr="00633320">
          <w:fldChar w:fldCharType="begin">
            <w:fldData xml:space="preserve">PEVuZE5vdGU+PENpdGU+PEF1dGhvcj5GbGludDwvQXV0aG9yPjxZZWFyPjIwMTY8L1llYXI+PFJl
Y051bT4xNjIxPC9SZWNOdW0+PERpc3BsYXlUZXh0PjxzdHlsZSBmYWNlPSJzdXBlcnNjcmlwdCI+
NDg8L3N0eWxlPjwvRGlzcGxheVRleHQ+PHJlY29yZD48cmVjLW51bWJlcj4xNjIxPC9yZWMtbnVt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4062DF">
          <w:instrText xml:space="preserve"> ADDIN EN.CITE </w:instrText>
        </w:r>
        <w:r w:rsidR="004062DF">
          <w:fldChar w:fldCharType="begin">
            <w:fldData xml:space="preserve">PEVuZE5vdGU+PENpdGU+PEF1dGhvcj5GbGludDwvQXV0aG9yPjxZZWFyPjIwMTY8L1llYXI+PFJl
Y051bT4xNjIxPC9SZWNOdW0+PERpc3BsYXlUZXh0PjxzdHlsZSBmYWNlPSJzdXBlcnNjcmlwdCI+
NDg8L3N0eWxlPjwvRGlzcGxheVRleHQ+PHJlY29yZD48cmVjLW51bWJlcj4xNjIxPC9yZWMtbnVt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48</w:t>
        </w:r>
        <w:r w:rsidR="004062D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48" w:tooltip="Flint, 2016 #1621" w:history="1">
        <w:r w:rsidR="004062DF" w:rsidRPr="00633320">
          <w:fldChar w:fldCharType="begin">
            <w:fldData xml:space="preserve">PEVuZE5vdGU+PENpdGU+PEF1dGhvcj5GbGludDwvQXV0aG9yPjxZZWFyPjIwMTY8L1llYXI+PFJl
Y051bT4xNjIxPC9SZWNOdW0+PERpc3BsYXlUZXh0PjxzdHlsZSBmYWNlPSJzdXBlcnNjcmlwdCI+
NDg8L3N0eWxlPjwvRGlzcGxheVRleHQ+PHJlY29yZD48cmVjLW51bWJlcj4xNjIxPC9yZWMtbnVt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4062DF">
          <w:instrText xml:space="preserve"> ADDIN EN.CITE </w:instrText>
        </w:r>
        <w:r w:rsidR="004062DF">
          <w:fldChar w:fldCharType="begin">
            <w:fldData xml:space="preserve">PEVuZE5vdGU+PENpdGU+PEF1dGhvcj5GbGludDwvQXV0aG9yPjxZZWFyPjIwMTY8L1llYXI+PFJl
Y051bT4xNjIxPC9SZWNOdW0+PERpc3BsYXlUZXh0PjxzdHlsZSBmYWNlPSJzdXBlcnNjcmlwdCI+
NDg8L3N0eWxlPjwvRGlzcGxheVRleHQ+PHJlY29yZD48cmVjLW51bWJlcj4xNjIxPC9yZWMtbnVt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48</w:t>
        </w:r>
        <w:r w:rsidR="004062DF"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3E27DE54"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49" w:tooltip="Hoeltzenbein, 2016 #1632" w:history="1">
        <w:r w:rsidR="004062DF" w:rsidRPr="00633320">
          <w:fldChar w:fldCharType="begin">
            <w:fldData xml:space="preserve">PEVuZE5vdGU+PENpdGU+PEF1dGhvcj5Ib2VsdHplbmJlaW48L0F1dGhvcj48WWVhcj4yMDE2PC9Z
ZWFyPjxSZWNOdW0+MTYzMjwvUmVjTnVtPjxEaXNwbGF5VGV4dD48c3R5bGUgZmFjZT0ic3VwZXJz
Y3JpcHQiPjQ5PC9zdHlsZT48L0Rpc3BsYXlUZXh0PjxyZWNvcmQ+PHJlYy1udW1iZXI+MTYzMjwv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4062DF">
          <w:instrText xml:space="preserve"> ADDIN EN.CITE </w:instrText>
        </w:r>
        <w:r w:rsidR="004062DF">
          <w:fldChar w:fldCharType="begin">
            <w:fldData xml:space="preserve">PEVuZE5vdGU+PENpdGU+PEF1dGhvcj5Ib2VsdHplbmJlaW48L0F1dGhvcj48WWVhcj4yMDE2PC9Z
ZWFyPjxSZWNOdW0+MTYzMjwvUmVjTnVtPjxEaXNwbGF5VGV4dD48c3R5bGUgZmFjZT0ic3VwZXJz
Y3JpcHQiPjQ5PC9zdHlsZT48L0Rpc3BsYXlUZXh0PjxyZWNvcmQ+PHJlYy1udW1iZXI+MTYzMjwv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49</w:t>
        </w:r>
        <w:r w:rsidR="004062DF" w:rsidRPr="00633320">
          <w:fldChar w:fldCharType="end"/>
        </w:r>
      </w:hyperlink>
      <w:r w:rsidRPr="00633320">
        <w:t xml:space="preserve">  and 61 pregnancies,</w:t>
      </w:r>
      <w:hyperlink w:anchor="_ENREF_50" w:tooltip="Nakajima, 2016 #1629" w:history="1">
        <w:r w:rsidR="004062DF" w:rsidRPr="00633320">
          <w:fldChar w:fldCharType="begin">
            <w:fldData xml:space="preserve">PEVuZE5vdGU+PENpdGU+PEF1dGhvcj5OYWthamltYTwvQXV0aG9yPjxZZWFyPjIwMTY8L1llYXI+
PFJlY051bT4xNjI5PC9SZWNOdW0+PERpc3BsYXlUZXh0PjxzdHlsZSBmYWNlPSJzdXBlcnNjcmlw
dCI+NTA8L3N0eWxlPjwvRGlzcGxheVRleHQ+PHJlY29yZD48cmVjLW51bWJlcj4xNjI5PC9yZWMt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062DF">
          <w:instrText xml:space="preserve"> ADDIN EN.CITE </w:instrText>
        </w:r>
        <w:r w:rsidR="004062DF">
          <w:fldChar w:fldCharType="begin">
            <w:fldData xml:space="preserve">PEVuZE5vdGU+PENpdGU+PEF1dGhvcj5OYWthamltYTwvQXV0aG9yPjxZZWFyPjIwMTY8L1llYXI+
PFJlY051bT4xNjI5PC9SZWNOdW0+PERpc3BsYXlUZXh0PjxzdHlsZSBmYWNlPSJzdXBlcnNjcmlw
dCI+NTA8L3N0eWxlPjwvRGlzcGxheVRleHQ+PHJlY29yZD48cmVjLW51bWJlcj4xNjI5PC9yZWMt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50</w:t>
        </w:r>
        <w:r w:rsidR="004062DF"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0" w:tooltip="Nakajima, 2016 #1629" w:history="1">
        <w:r w:rsidR="004062DF" w:rsidRPr="00633320">
          <w:fldChar w:fldCharType="begin">
            <w:fldData xml:space="preserve">PEVuZE5vdGU+PENpdGU+PEF1dGhvcj5OYWthamltYTwvQXV0aG9yPjxZZWFyPjIwMTY8L1llYXI+
PFJlY051bT4xNjI5PC9SZWNOdW0+PERpc3BsYXlUZXh0PjxzdHlsZSBmYWNlPSJzdXBlcnNjcmlw
dCI+NTA8L3N0eWxlPjwvRGlzcGxheVRleHQ+PHJlY29yZD48cmVjLW51bWJlcj4xNjI5PC9yZWMt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062DF">
          <w:instrText xml:space="preserve"> ADDIN EN.CITE </w:instrText>
        </w:r>
        <w:r w:rsidR="004062DF">
          <w:fldChar w:fldCharType="begin">
            <w:fldData xml:space="preserve">PEVuZE5vdGU+PENpdGU+PEF1dGhvcj5OYWthamltYTwvQXV0aG9yPjxZZWFyPjIwMTY8L1llYXI+
PFJlY051bT4xNjI5PC9SZWNOdW0+PERpc3BsYXlUZXh0PjxzdHlsZSBmYWNlPSJzdXBlcnNjcmlw
dCI+NTA8L3N0eWxlPjwvRGlzcGxheVRleHQ+PHJlY29yZD48cmVjLW51bWJlcj4xNjI5PC9yZWMt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50</w:t>
        </w:r>
        <w:r w:rsidR="004062DF"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51" w:tooltip="Saito, 2019 #1630" w:history="1">
        <w:r w:rsidR="004062DF" w:rsidRPr="00633320">
          <w:fldChar w:fldCharType="begin">
            <w:fldData xml:space="preserve">PEVuZE5vdGU+PENpdGU+PEF1dGhvcj5TYWl0bzwvQXV0aG9yPjxZZWFyPjIwMTk8L1llYXI+PFJl
Y051bT4xNjMwPC9SZWNOdW0+PERpc3BsYXlUZXh0PjxzdHlsZSBmYWNlPSJzdXBlcnNjcmlwdCI+
NTE8L3N0eWxlPjwvRGlzcGxheVRleHQ+PHJlY29yZD48cmVjLW51bWJlcj4xNjMwPC9yZWMtbnVt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4062DF">
          <w:instrText xml:space="preserve"> ADDIN EN.CITE </w:instrText>
        </w:r>
        <w:r w:rsidR="004062DF">
          <w:fldChar w:fldCharType="begin">
            <w:fldData xml:space="preserve">PEVuZE5vdGU+PENpdGU+PEF1dGhvcj5TYWl0bzwvQXV0aG9yPjxZZWFyPjIwMTk8L1llYXI+PFJl
Y051bT4xNjMwPC9SZWNOdW0+PERpc3BsYXlUZXh0PjxzdHlsZSBmYWNlPSJzdXBlcnNjcmlwdCI+
NTE8L3N0eWxlPjwvRGlzcGxheVRleHQ+PHJlY29yZD48cmVjLW51bWJlcj4xNjMwPC9yZWMtbnVt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51</w:t>
        </w:r>
        <w:r w:rsidR="004062DF"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NTEsNTI8L3N0eWxlPjwvRGlzcGxheVRleHQ+PHJlY29yZD48cmVjLW51bWJlcj4xNjMxPC9yZWMt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4062DF">
        <w:instrText xml:space="preserve"> ADDIN EN.CITE </w:instrText>
      </w:r>
      <w:r w:rsidR="004062DF">
        <w:fldChar w:fldCharType="begin">
          <w:fldData xml:space="preserve">PEVuZE5vdGU+PENpdGU+PEF1dGhvcj5TYWl0bzwvQXV0aG9yPjxZZWFyPjIwMTg8L1llYXI+PFJl
Y051bT4xNjMxPC9SZWNOdW0+PERpc3BsYXlUZXh0PjxzdHlsZSBmYWNlPSJzdXBlcnNjcmlwdCI+
NTEsNTI8L3N0eWxlPjwvRGlzcGxheVRleHQ+PHJlY29yZD48cmVjLW51bWJlcj4xNjMxPC9yZWMt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4062DF">
        <w:instrText xml:space="preserve"> ADDIN EN.CITE.DATA </w:instrText>
      </w:r>
      <w:r w:rsidR="004062DF">
        <w:fldChar w:fldCharType="end"/>
      </w:r>
      <w:r w:rsidRPr="00633320">
        <w:fldChar w:fldCharType="separate"/>
      </w:r>
      <w:hyperlink w:anchor="_ENREF_51" w:tooltip="Saito, 2019 #1630" w:history="1">
        <w:r w:rsidR="004062DF" w:rsidRPr="004062DF">
          <w:rPr>
            <w:noProof/>
            <w:vertAlign w:val="superscript"/>
          </w:rPr>
          <w:t>51</w:t>
        </w:r>
      </w:hyperlink>
      <w:r w:rsidR="004062DF" w:rsidRPr="004062DF">
        <w:rPr>
          <w:noProof/>
          <w:vertAlign w:val="superscript"/>
        </w:rPr>
        <w:t>,</w:t>
      </w:r>
      <w:hyperlink w:anchor="_ENREF_52" w:tooltip="Saito, 2018 #1631" w:history="1">
        <w:r w:rsidR="004062DF" w:rsidRPr="004062DF">
          <w:rPr>
            <w:noProof/>
            <w:vertAlign w:val="superscript"/>
          </w:rPr>
          <w:t>52</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53" w:tooltip="Flint, 2016 #1633" w:history="1">
        <w:r w:rsidR="004062DF" w:rsidRPr="00633320">
          <w:fldChar w:fldCharType="begin">
            <w:fldData xml:space="preserve">PEVuZE5vdGU+PENpdGU+PEF1dGhvcj5GbGludDwvQXV0aG9yPjxZZWFyPjIwMTY8L1llYXI+PFJl
Y051bT4xNjMzPC9SZWNOdW0+PERpc3BsYXlUZXh0PjxzdHlsZSBmYWNlPSJzdXBlcnNjcmlwdCI+
NTM8L3N0eWxlPjwvRGlzcGxheVRleHQ+PHJlY29yZD48cmVjLW51bWJlcj4xNjMzPC9yZWMtbnVt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4062DF">
          <w:instrText xml:space="preserve"> ADDIN EN.CITE </w:instrText>
        </w:r>
        <w:r w:rsidR="004062DF">
          <w:fldChar w:fldCharType="begin">
            <w:fldData xml:space="preserve">PEVuZE5vdGU+PENpdGU+PEF1dGhvcj5GbGludDwvQXV0aG9yPjxZZWFyPjIwMTY8L1llYXI+PFJl
Y051bT4xNjMzPC9SZWNOdW0+PERpc3BsYXlUZXh0PjxzdHlsZSBmYWNlPSJzdXBlcnNjcmlwdCI+
NTM8L3N0eWxlPjwvRGlzcGxheVRleHQ+PHJlY29yZD48cmVjLW51bWJlcj4xNjMzPC9yZWMtbnVt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4062DF">
          <w:instrText xml:space="preserve"> ADDIN EN.CITE.DATA </w:instrText>
        </w:r>
        <w:r w:rsidR="004062DF">
          <w:fldChar w:fldCharType="end"/>
        </w:r>
        <w:r w:rsidR="004062DF" w:rsidRPr="00633320">
          <w:fldChar w:fldCharType="separate"/>
        </w:r>
        <w:r w:rsidR="004062DF" w:rsidRPr="004062DF">
          <w:rPr>
            <w:noProof/>
            <w:vertAlign w:val="superscript"/>
          </w:rPr>
          <w:t>53</w:t>
        </w:r>
        <w:r w:rsidR="004062DF" w:rsidRPr="00633320">
          <w:fldChar w:fldCharType="end"/>
        </w:r>
      </w:hyperlink>
    </w:p>
    <w:p w14:paraId="6E5317F5" w14:textId="77777777" w:rsidR="001D27E0" w:rsidRPr="00633320" w:rsidRDefault="001D27E0" w:rsidP="000D70CC"/>
    <w:p w14:paraId="13E36928" w14:textId="02CD2262" w:rsidR="001D27E0" w:rsidRPr="00633320" w:rsidDel="004062DF" w:rsidRDefault="001D27E0" w:rsidP="001D27E0">
      <w:pPr>
        <w:rPr>
          <w:del w:id="708" w:author="Richard Haynes" w:date="2021-11-29T14:12:00Z"/>
          <w:b/>
          <w:shd w:val="clear" w:color="auto" w:fill="FFFFFF"/>
        </w:rPr>
      </w:pPr>
      <w:del w:id="709" w:author="Richard Haynes" w:date="2021-11-29T14:12:00Z">
        <w:r w:rsidRPr="00633320" w:rsidDel="004062DF">
          <w:rPr>
            <w:b/>
            <w:shd w:val="clear" w:color="auto" w:fill="FFFFFF"/>
          </w:rPr>
          <w:delText>Baricitinib</w:delText>
        </w:r>
      </w:del>
    </w:p>
    <w:p w14:paraId="1645ED0A" w14:textId="12ACCB3E" w:rsidR="001D27E0" w:rsidRPr="00633320" w:rsidDel="004062DF" w:rsidRDefault="001D27E0" w:rsidP="001D27E0">
      <w:pPr>
        <w:rPr>
          <w:del w:id="710" w:author="Richard Haynes" w:date="2021-11-29T14:12:00Z"/>
          <w:shd w:val="clear" w:color="auto" w:fill="FFFFFF"/>
        </w:rPr>
      </w:pPr>
      <w:del w:id="711" w:author="Richard Haynes" w:date="2021-11-29T14:12:00Z">
        <w:r w:rsidRPr="00633320" w:rsidDel="004062DF">
          <w:rPr>
            <w:shd w:val="clear" w:color="auto" w:fill="FFFFFF"/>
          </w:rPr>
          <w:delText xml:space="preserve">Baricitinib is contraindicated in pregnant or breastfeeding women. Baricitinib will only be included in the randomisation of women of child-bearing potential if they have had a negative pregnancy test since admission. </w:delText>
        </w:r>
      </w:del>
    </w:p>
    <w:p w14:paraId="3C1C62FC" w14:textId="09FDC180" w:rsidR="001D27E0" w:rsidRPr="00633320" w:rsidDel="004062DF" w:rsidRDefault="001D27E0" w:rsidP="001D27E0">
      <w:pPr>
        <w:rPr>
          <w:del w:id="712" w:author="Richard Haynes" w:date="2021-11-29T14:12:00Z"/>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4F235476" w14:textId="77777777" w:rsidR="00CF37F5" w:rsidRDefault="00174A45">
      <w:pPr>
        <w:autoSpaceDE/>
        <w:autoSpaceDN/>
        <w:adjustRightInd/>
        <w:contextualSpacing w:val="0"/>
        <w:jc w:val="left"/>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77777777" w:rsidR="00CF37F5" w:rsidRDefault="00CF37F5">
      <w:pPr>
        <w:autoSpaceDE/>
        <w:autoSpaceDN/>
        <w:adjustRightInd/>
        <w:contextualSpacing w:val="0"/>
        <w:jc w:val="left"/>
        <w:rPr>
          <w:shd w:val="clear" w:color="auto" w:fill="FFFFFF"/>
        </w:rPr>
      </w:pPr>
    </w:p>
    <w:p w14:paraId="1E7D0C8A" w14:textId="77777777" w:rsidR="00BF158F" w:rsidRDefault="00BF158F" w:rsidP="00CF37F5">
      <w:pPr>
        <w:autoSpaceDE/>
        <w:autoSpaceDN/>
        <w:adjustRightInd/>
        <w:contextualSpacing w:val="0"/>
        <w:jc w:val="left"/>
        <w:rPr>
          <w:ins w:id="713" w:author="Richard Haynes" w:date="2021-11-29T14:23:00Z"/>
          <w:b/>
          <w:bCs w:val="0"/>
        </w:rPr>
      </w:pPr>
    </w:p>
    <w:p w14:paraId="5D59A953" w14:textId="392368ED" w:rsidR="00CF37F5" w:rsidRPr="00D73C06" w:rsidRDefault="00CF37F5" w:rsidP="00CF37F5">
      <w:pPr>
        <w:autoSpaceDE/>
        <w:autoSpaceDN/>
        <w:adjustRightInd/>
        <w:contextualSpacing w:val="0"/>
        <w:jc w:val="left"/>
        <w:rPr>
          <w:b/>
          <w:bCs w:val="0"/>
        </w:rPr>
      </w:pPr>
      <w:r w:rsidRPr="00D73C06">
        <w:rPr>
          <w:b/>
          <w:bCs w:val="0"/>
        </w:rPr>
        <w:t>Baloxavir marboxil</w:t>
      </w:r>
    </w:p>
    <w:p w14:paraId="53C1B6C8" w14:textId="77777777" w:rsidR="00CF37F5" w:rsidRPr="00D73C06" w:rsidRDefault="00CF37F5" w:rsidP="00CF37F5">
      <w:pPr>
        <w:autoSpaceDE/>
        <w:autoSpaceDN/>
        <w:adjustRightInd/>
        <w:contextualSpacing w:val="0"/>
        <w:jc w:val="left"/>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CF37F5">
      <w:pPr>
        <w:autoSpaceDE/>
        <w:autoSpaceDN/>
        <w:adjustRightInd/>
        <w:contextualSpacing w:val="0"/>
        <w:jc w:val="left"/>
      </w:pPr>
    </w:p>
    <w:p w14:paraId="69357CEE" w14:textId="77777777" w:rsidR="00CF37F5" w:rsidRPr="00351108" w:rsidRDefault="00CF37F5" w:rsidP="00CF37F5">
      <w:pPr>
        <w:autoSpaceDE/>
        <w:autoSpaceDN/>
        <w:adjustRightInd/>
        <w:contextualSpacing w:val="0"/>
        <w:jc w:val="left"/>
        <w:rPr>
          <w:b/>
        </w:rPr>
      </w:pPr>
      <w:r w:rsidRPr="00351108">
        <w:rPr>
          <w:b/>
        </w:rPr>
        <w:t>Oseltamivir</w:t>
      </w:r>
    </w:p>
    <w:p w14:paraId="6FF4B1EB" w14:textId="4406ABA6" w:rsidR="00C35106" w:rsidRPr="00633320" w:rsidRDefault="00CF37F5" w:rsidP="00CF37F5">
      <w:pPr>
        <w:autoSpaceDE/>
        <w:autoSpaceDN/>
        <w:adjustRightInd/>
        <w:contextualSpacing w:val="0"/>
        <w:jc w:val="left"/>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1B27CF">
      <w:pPr>
        <w:pStyle w:val="Heading2"/>
        <w:rPr>
          <w:lang w:val="en-GB"/>
        </w:rPr>
      </w:pPr>
      <w:bookmarkStart w:id="714" w:name="_Toc89100666"/>
      <w:r w:rsidRPr="00633320">
        <w:rPr>
          <w:lang w:val="en-GB"/>
        </w:rPr>
        <w:t xml:space="preserve">Appendix </w:t>
      </w:r>
      <w:r w:rsidR="00E67655">
        <w:rPr>
          <w:lang w:val="en-GB"/>
        </w:rPr>
        <w:t>5</w:t>
      </w:r>
      <w:r w:rsidRPr="00633320">
        <w:rPr>
          <w:lang w:val="en-GB"/>
        </w:rPr>
        <w:t>: Organisational Structure and Responsibilities</w:t>
      </w:r>
      <w:bookmarkEnd w:id="569"/>
      <w:bookmarkEnd w:id="570"/>
      <w:bookmarkEnd w:id="571"/>
      <w:bookmarkEnd w:id="629"/>
      <w:bookmarkEnd w:id="652"/>
      <w:bookmarkEnd w:id="703"/>
      <w:bookmarkEnd w:id="714"/>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715" w:name="_Toc266112760"/>
      <w:bookmarkStart w:id="716" w:name="_Toc267579323"/>
      <w:bookmarkStart w:id="717" w:name="_Toc268860992"/>
      <w:bookmarkEnd w:id="715"/>
      <w:bookmarkEnd w:id="716"/>
      <w:bookmarkEnd w:id="717"/>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7777777"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ins w:id="718" w:author="Richard Haynes" w:date="2021-11-29T14:23:00Z">
        <w:r w:rsidR="00FE1872">
          <w:rPr>
            <w:sz w:val="20"/>
          </w:rPr>
          <w:tab/>
        </w:r>
        <w:r w:rsidR="00FE1872">
          <w:rPr>
            <w:sz w:val="20"/>
          </w:rPr>
          <w:tab/>
        </w:r>
      </w:ins>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522"/>
      <w:bookmarkEnd w:id="523"/>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719" w:name="_Toc44674880"/>
      <w:bookmarkStart w:id="720" w:name="_Toc89100667"/>
      <w:r w:rsidRPr="00633320">
        <w:t>REFERENCES</w:t>
      </w:r>
      <w:bookmarkEnd w:id="719"/>
      <w:bookmarkEnd w:id="720"/>
    </w:p>
    <w:p w14:paraId="4A8760B0" w14:textId="77777777" w:rsidR="004062DF" w:rsidRPr="004062DF" w:rsidRDefault="00A46DE7" w:rsidP="004062DF">
      <w:pPr>
        <w:pStyle w:val="EndNoteBibliography"/>
        <w:spacing w:after="240"/>
      </w:pPr>
      <w:r w:rsidRPr="00633320">
        <w:fldChar w:fldCharType="begin"/>
      </w:r>
      <w:r w:rsidRPr="00633320">
        <w:instrText xml:space="preserve"> ADDIN EN.REFLIST </w:instrText>
      </w:r>
      <w:r w:rsidRPr="00633320">
        <w:fldChar w:fldCharType="separate"/>
      </w:r>
      <w:bookmarkStart w:id="721" w:name="_ENREF_1"/>
      <w:r w:rsidR="004062DF" w:rsidRPr="004062DF">
        <w:t>1.</w:t>
      </w:r>
      <w:r w:rsidR="004062DF" w:rsidRPr="004062DF">
        <w:tab/>
        <w:t>Zhu N, Zhang D, Wang W, et al. A Novel Coronavirus from Patients with Pneumonia in China, 2019. N Engl J Med 2020;382:727-33.</w:t>
      </w:r>
      <w:bookmarkEnd w:id="721"/>
    </w:p>
    <w:p w14:paraId="6BEA41F8" w14:textId="77777777" w:rsidR="004062DF" w:rsidRPr="004062DF" w:rsidRDefault="004062DF" w:rsidP="004062DF">
      <w:pPr>
        <w:pStyle w:val="EndNoteBibliography"/>
        <w:spacing w:after="240"/>
      </w:pPr>
      <w:bookmarkStart w:id="722" w:name="_ENREF_2"/>
      <w:r w:rsidRPr="004062DF">
        <w:t>2.</w:t>
      </w:r>
      <w:r w:rsidRPr="004062DF">
        <w:tab/>
        <w:t>Shi R, Shan C, Duan X, et al. A human neutralizing antibody targets the receptor-binding site of SARS-CoV-2. Nature 2020;584:120-4.</w:t>
      </w:r>
      <w:bookmarkEnd w:id="722"/>
    </w:p>
    <w:p w14:paraId="187D971F" w14:textId="77777777" w:rsidR="004062DF" w:rsidRPr="004062DF" w:rsidRDefault="004062DF" w:rsidP="004062DF">
      <w:pPr>
        <w:pStyle w:val="EndNoteBibliography"/>
        <w:spacing w:after="240"/>
      </w:pPr>
      <w:bookmarkStart w:id="723" w:name="_ENREF_3"/>
      <w:r w:rsidRPr="004062DF">
        <w:t>3.</w:t>
      </w:r>
      <w:r w:rsidRPr="004062DF">
        <w:tab/>
        <w:t>Huang C, Wang Y, Li X, et al. Clinical features of patients infected with 2019 novel coronavirus in Wuhan, China. Lancet 2020;395:497-506.</w:t>
      </w:r>
      <w:bookmarkEnd w:id="723"/>
    </w:p>
    <w:p w14:paraId="251FD702" w14:textId="77777777" w:rsidR="004062DF" w:rsidRPr="004062DF" w:rsidRDefault="004062DF" w:rsidP="004062DF">
      <w:pPr>
        <w:pStyle w:val="EndNoteBibliography"/>
        <w:spacing w:after="240"/>
      </w:pPr>
      <w:bookmarkStart w:id="724" w:name="_ENREF_4"/>
      <w:r w:rsidRPr="004062DF">
        <w:t>4.</w:t>
      </w:r>
      <w:r w:rsidRPr="004062DF">
        <w:tab/>
        <w:t>Wang D, Hu B, Hu C, et al. Clinical Characteristics of 138 Hospitalized Patients With 2019 Novel Coronavirus-Infected Pneumonia in Wuhan, China. JAMA 2020.</w:t>
      </w:r>
      <w:bookmarkEnd w:id="724"/>
    </w:p>
    <w:p w14:paraId="6DFB6663" w14:textId="77777777" w:rsidR="004062DF" w:rsidRPr="004062DF" w:rsidRDefault="004062DF" w:rsidP="004062DF">
      <w:pPr>
        <w:pStyle w:val="EndNoteBibliography"/>
        <w:spacing w:after="240"/>
      </w:pPr>
      <w:bookmarkStart w:id="725" w:name="_ENREF_5"/>
      <w:r w:rsidRPr="004062DF">
        <w:t>5.</w:t>
      </w:r>
      <w:r w:rsidRPr="004062DF">
        <w:tab/>
        <w:t>Whittaker E, Bamford A, Kenny J, et al. Clinical Characteristics of 58 Children With a Pediatric Inflammatory Multisystem Syndrome Temporally Associated With SARS-CoV-2. JAMA 2020.</w:t>
      </w:r>
      <w:bookmarkEnd w:id="725"/>
    </w:p>
    <w:p w14:paraId="5D08F6C8" w14:textId="77777777" w:rsidR="004062DF" w:rsidRPr="004062DF" w:rsidRDefault="004062DF" w:rsidP="004062DF">
      <w:pPr>
        <w:pStyle w:val="EndNoteBibliography"/>
        <w:spacing w:after="240"/>
      </w:pPr>
      <w:bookmarkStart w:id="726" w:name="_ENREF_6"/>
      <w:r w:rsidRPr="004062DF">
        <w:t>6.</w:t>
      </w:r>
      <w:r w:rsidRPr="004062DF">
        <w:tab/>
        <w:t>Zhou F, Yu T, Du R, et al. Clinical course and risk factors for mortality of adult inpatients with COVID-19 in Wuhan, China: a retrospective cohort study. Lancet 2020;395:1054-62.</w:t>
      </w:r>
      <w:bookmarkEnd w:id="726"/>
    </w:p>
    <w:p w14:paraId="399350F7" w14:textId="77777777" w:rsidR="004062DF" w:rsidRPr="004062DF" w:rsidRDefault="004062DF" w:rsidP="004062DF">
      <w:pPr>
        <w:pStyle w:val="EndNoteBibliography"/>
        <w:spacing w:after="240"/>
      </w:pPr>
      <w:bookmarkStart w:id="727" w:name="_ENREF_7"/>
      <w:r w:rsidRPr="004062DF">
        <w:t>7.</w:t>
      </w:r>
      <w:r w:rsidRPr="004062DF">
        <w:tab/>
        <w:t>Moss JWE, Davidson C, Mattock R, Gibbons I, Mealing S, Carroll S. Quantifying the direct secondary health care cost of seasonal influenza in England. BMC public health 2020;20:1464.</w:t>
      </w:r>
      <w:bookmarkEnd w:id="727"/>
    </w:p>
    <w:p w14:paraId="0963303E" w14:textId="77777777" w:rsidR="004062DF" w:rsidRPr="004062DF" w:rsidRDefault="004062DF" w:rsidP="004062DF">
      <w:pPr>
        <w:pStyle w:val="EndNoteBibliography"/>
        <w:spacing w:after="240"/>
      </w:pPr>
      <w:bookmarkStart w:id="728" w:name="_ENREF_8"/>
      <w:r w:rsidRPr="004062DF">
        <w:t>8.</w:t>
      </w:r>
      <w:r w:rsidRPr="004062DF">
        <w:tab/>
        <w:t>Holm S. A Simple Sequentially Rejective Multiple Test Procedure. Scandinavian Journal of Statistics 1979;6:65-70.</w:t>
      </w:r>
      <w:bookmarkEnd w:id="728"/>
    </w:p>
    <w:p w14:paraId="03938EFB" w14:textId="77777777" w:rsidR="004062DF" w:rsidRPr="004062DF" w:rsidRDefault="004062DF" w:rsidP="004062DF">
      <w:pPr>
        <w:pStyle w:val="EndNoteBibliography"/>
        <w:spacing w:after="240"/>
      </w:pPr>
      <w:bookmarkStart w:id="729" w:name="_ENREF_9"/>
      <w:r w:rsidRPr="004062DF">
        <w:t>9.</w:t>
      </w:r>
      <w:r w:rsidRPr="004062DF">
        <w:tab/>
        <w:t>Venet D, Doffagne E, Burzykowski T, et al. A statistical approach to central monitoring of data quality in clinical trials. Clin Trials 2012;9:705-13.</w:t>
      </w:r>
      <w:bookmarkEnd w:id="729"/>
    </w:p>
    <w:p w14:paraId="31681413" w14:textId="5B1A439D" w:rsidR="004062DF" w:rsidRPr="004062DF" w:rsidRDefault="004062DF" w:rsidP="004062DF">
      <w:pPr>
        <w:pStyle w:val="EndNoteBibliography"/>
        <w:spacing w:after="240"/>
      </w:pPr>
      <w:bookmarkStart w:id="730" w:name="_ENREF_10"/>
      <w:r w:rsidRPr="004062DF">
        <w:t>10.</w:t>
      </w:r>
      <w:r w:rsidRPr="004062DF">
        <w:tab/>
        <w:t xml:space="preserve">Oversight of Clinical Investigations--A Risk-Based Approach to Monitoring. 2013. (Accessed 18 August 2017, at </w:t>
      </w:r>
      <w:hyperlink r:id="rId18" w:history="1">
        <w:r w:rsidRPr="004062DF">
          <w:rPr>
            <w:rStyle w:val="Hyperlink"/>
            <w:rFonts w:cs="Arial"/>
          </w:rPr>
          <w:t>https://www.fda.gov/downloads/Drugs/GuidanceComplianceRegulatoryInformation/Guidances/UCM269919.pdf</w:t>
        </w:r>
      </w:hyperlink>
      <w:r w:rsidRPr="004062DF">
        <w:t>.)</w:t>
      </w:r>
      <w:bookmarkEnd w:id="730"/>
    </w:p>
    <w:p w14:paraId="164E2682" w14:textId="77777777" w:rsidR="004062DF" w:rsidRPr="004062DF" w:rsidRDefault="004062DF" w:rsidP="004062DF">
      <w:pPr>
        <w:pStyle w:val="EndNoteBibliography"/>
        <w:spacing w:after="240"/>
      </w:pPr>
      <w:bookmarkStart w:id="731" w:name="_ENREF_11"/>
      <w:r w:rsidRPr="004062DF">
        <w:t>11.</w:t>
      </w:r>
      <w:r w:rsidRPr="004062DF">
        <w:tab/>
        <w:t>Lau SKP, Lau CCY, Chan KH, et al. Delayed induction of proinflammatory cytokines and suppression of innate antiviral response by the novel Middle East respiratory syndrome coronavirus: implications for pathogenesis and treatment. J Gen Virol 2013;94:2679-90.</w:t>
      </w:r>
      <w:bookmarkEnd w:id="731"/>
    </w:p>
    <w:p w14:paraId="4E805B42" w14:textId="77777777" w:rsidR="004062DF" w:rsidRPr="004062DF" w:rsidRDefault="004062DF" w:rsidP="004062DF">
      <w:pPr>
        <w:pStyle w:val="EndNoteBibliography"/>
        <w:spacing w:after="240"/>
      </w:pPr>
      <w:bookmarkStart w:id="732" w:name="_ENREF_12"/>
      <w:r w:rsidRPr="004062DF">
        <w:t>12.</w:t>
      </w:r>
      <w:r w:rsidRPr="004062DF">
        <w:tab/>
        <w:t>de Jong MD, Simmons CP, Thanh TT, et al. Fatal outcome of human influenza A (H5N1) is associated with high viral load and hypercytokinemia. Nat Med 2006;12:1203-7.</w:t>
      </w:r>
      <w:bookmarkEnd w:id="732"/>
    </w:p>
    <w:p w14:paraId="383AE9FC" w14:textId="77777777" w:rsidR="004062DF" w:rsidRPr="004062DF" w:rsidRDefault="004062DF" w:rsidP="004062DF">
      <w:pPr>
        <w:pStyle w:val="EndNoteBibliography"/>
        <w:spacing w:after="240"/>
      </w:pPr>
      <w:bookmarkStart w:id="733" w:name="_ENREF_13"/>
      <w:r w:rsidRPr="004062DF">
        <w:t>13.</w:t>
      </w:r>
      <w:r w:rsidRPr="004062DF">
        <w:tab/>
        <w:t>Liu Q, Zhou YH, Yang ZQ. The cytokine storm of severe influenza and development of immunomodulatory therapy. Cell Mol Immunol 2016;13:3-10.</w:t>
      </w:r>
      <w:bookmarkEnd w:id="733"/>
    </w:p>
    <w:p w14:paraId="675DAEA3" w14:textId="77777777" w:rsidR="004062DF" w:rsidRPr="004062DF" w:rsidRDefault="004062DF" w:rsidP="004062DF">
      <w:pPr>
        <w:pStyle w:val="EndNoteBibliography"/>
        <w:spacing w:after="240"/>
      </w:pPr>
      <w:bookmarkStart w:id="734" w:name="_ENREF_14"/>
      <w:r w:rsidRPr="004062DF">
        <w:t>14.</w:t>
      </w:r>
      <w:r w:rsidRPr="004062DF">
        <w:tab/>
        <w:t>Short KR, Veeris R, Leijten LM, et al. Proinflammatory Cytokine Responses in Extra-Respiratory Tissues During Severe Influenza. J Infect Dis 2017;216:829-33.</w:t>
      </w:r>
      <w:bookmarkEnd w:id="734"/>
    </w:p>
    <w:p w14:paraId="270732A7" w14:textId="77777777" w:rsidR="004062DF" w:rsidRPr="004062DF" w:rsidRDefault="004062DF" w:rsidP="004062DF">
      <w:pPr>
        <w:pStyle w:val="EndNoteBibliography"/>
        <w:spacing w:after="240"/>
      </w:pPr>
      <w:bookmarkStart w:id="735" w:name="_ENREF_15"/>
      <w:r w:rsidRPr="004062DF">
        <w:t>15.</w:t>
      </w:r>
      <w:r w:rsidRPr="004062DF">
        <w:tab/>
        <w:t>Xu Z, Shi L, Wang Y, et al. Pathological findings of COVID-19 associated with acute respiratory distress syndrome. Lancet Respir Med 2020;8:420-2.</w:t>
      </w:r>
      <w:bookmarkEnd w:id="735"/>
    </w:p>
    <w:p w14:paraId="64736797" w14:textId="77777777" w:rsidR="004062DF" w:rsidRPr="004062DF" w:rsidRDefault="004062DF" w:rsidP="004062DF">
      <w:pPr>
        <w:pStyle w:val="EndNoteBibliography"/>
        <w:spacing w:after="240"/>
      </w:pPr>
      <w:bookmarkStart w:id="736" w:name="_ENREF_16"/>
      <w:r w:rsidRPr="004062DF">
        <w:t>16.</w:t>
      </w:r>
      <w:r w:rsidRPr="004062DF">
        <w:tab/>
        <w:t>RECOVERY Collaborative Group, Horby P, Lim WS, et al. Dexamethasone in Hospitalized Patients with Covid-19. N Engl J Med 2021;384:693-704.</w:t>
      </w:r>
      <w:bookmarkEnd w:id="736"/>
    </w:p>
    <w:p w14:paraId="7453ADDE" w14:textId="77777777" w:rsidR="004062DF" w:rsidRPr="004062DF" w:rsidRDefault="004062DF" w:rsidP="004062DF">
      <w:pPr>
        <w:pStyle w:val="EndNoteBibliography"/>
        <w:spacing w:after="240"/>
      </w:pPr>
      <w:bookmarkStart w:id="737" w:name="_ENREF_17"/>
      <w:r w:rsidRPr="004062DF">
        <w:t>17.</w:t>
      </w:r>
      <w:r w:rsidRPr="004062DF">
        <w:tab/>
        <w:t>W. H. O. Rapid Evidence Appraisal for COVID-19 Therapies Working Group, Sterne JAC, Murthy S, et al. Association Between Administration of Systemic Corticosteroids and Mortality Among Critically Ill Patients With COVID-19: A Meta-analysis. JAMA 2020;324:1330-41.</w:t>
      </w:r>
      <w:bookmarkEnd w:id="737"/>
    </w:p>
    <w:p w14:paraId="4C9FC105" w14:textId="77777777" w:rsidR="004062DF" w:rsidRPr="004062DF" w:rsidRDefault="004062DF" w:rsidP="004062DF">
      <w:pPr>
        <w:pStyle w:val="EndNoteBibliography"/>
        <w:spacing w:after="240"/>
      </w:pPr>
      <w:bookmarkStart w:id="738" w:name="_ENREF_18"/>
      <w:r w:rsidRPr="004062DF">
        <w:t>18.</w:t>
      </w:r>
      <w:r w:rsidRPr="004062DF">
        <w:tab/>
        <w:t>Lansbury LE, Rodrigo C, Leonardi-Bee J, Nguyen-Van-Tam J, Shen Lim W. Corticosteroids as Adjunctive Therapy in the Treatment of Influenza: An Updated Cochrane Systematic Review and Meta-analysis. Crit Care Med 2020;48:e98-e106.</w:t>
      </w:r>
      <w:bookmarkEnd w:id="738"/>
    </w:p>
    <w:p w14:paraId="10D738C1" w14:textId="77777777" w:rsidR="004062DF" w:rsidRPr="004062DF" w:rsidRDefault="004062DF" w:rsidP="004062DF">
      <w:pPr>
        <w:pStyle w:val="EndNoteBibliography"/>
        <w:spacing w:after="240"/>
      </w:pPr>
      <w:bookmarkStart w:id="739" w:name="_ENREF_19"/>
      <w:r w:rsidRPr="004062DF">
        <w:t>19.</w:t>
      </w:r>
      <w:r w:rsidRPr="004062DF">
        <w:tab/>
        <w:t>Hui DS, Lee N, Chan PK, Beigel JH. The role of adjuvant immunomodulatory agents for treatment of severe influenza. Antiviral Res 2018;150:202-16.</w:t>
      </w:r>
      <w:bookmarkEnd w:id="739"/>
    </w:p>
    <w:p w14:paraId="1A8CE670" w14:textId="77777777" w:rsidR="004062DF" w:rsidRPr="004062DF" w:rsidRDefault="004062DF" w:rsidP="004062DF">
      <w:pPr>
        <w:pStyle w:val="EndNoteBibliography"/>
        <w:spacing w:after="240"/>
      </w:pPr>
      <w:bookmarkStart w:id="740" w:name="_ENREF_20"/>
      <w:r w:rsidRPr="004062DF">
        <w:t>20.</w:t>
      </w:r>
      <w:r w:rsidRPr="004062DF">
        <w:tab/>
        <w:t>Rochwerg B, Oczkowski SJ, Siemieniuk RAC, et al. Corticosteroids in Sepsis: An Updated Systematic Review and Meta-Analysis. Crit Care Med 2018;46:1411-20.</w:t>
      </w:r>
      <w:bookmarkEnd w:id="740"/>
    </w:p>
    <w:p w14:paraId="17CEC9D0" w14:textId="77777777" w:rsidR="004062DF" w:rsidRPr="004062DF" w:rsidRDefault="004062DF" w:rsidP="004062DF">
      <w:pPr>
        <w:pStyle w:val="EndNoteBibliography"/>
        <w:spacing w:after="240"/>
      </w:pPr>
      <w:bookmarkStart w:id="741" w:name="_ENREF_21"/>
      <w:r w:rsidRPr="004062DF">
        <w:t>21.</w:t>
      </w:r>
      <w:r w:rsidRPr="004062DF">
        <w:tab/>
        <w:t>Villar J, Ferrando C, Martinez D, et al. Dexamethasone treatment for the acute respiratory distress syndrome: a multicentre, randomised controlled trial. Lancet Respir Med 2020;8:267-76.</w:t>
      </w:r>
      <w:bookmarkEnd w:id="741"/>
    </w:p>
    <w:p w14:paraId="67EE5573" w14:textId="77777777" w:rsidR="004062DF" w:rsidRPr="004062DF" w:rsidRDefault="004062DF" w:rsidP="004062DF">
      <w:pPr>
        <w:pStyle w:val="EndNoteBibliography"/>
        <w:spacing w:after="240"/>
      </w:pPr>
      <w:bookmarkStart w:id="742" w:name="_ENREF_22"/>
      <w:r w:rsidRPr="004062DF">
        <w:t>22.</w:t>
      </w:r>
      <w:r w:rsidRPr="004062DF">
        <w:tab/>
        <w:t>Glimaker M, Brink M, Naucler P, Sjolin J. Betamethasone and dexamethasone in adult community-acquired bacterial meningitis: a quality registry study from 1995 to 2014. Clin Microbiol Infect 2016;22:814 e1- e7.</w:t>
      </w:r>
      <w:bookmarkEnd w:id="742"/>
    </w:p>
    <w:p w14:paraId="67736D29" w14:textId="77777777" w:rsidR="004062DF" w:rsidRPr="004062DF" w:rsidRDefault="004062DF" w:rsidP="004062DF">
      <w:pPr>
        <w:pStyle w:val="EndNoteBibliography"/>
        <w:spacing w:after="240"/>
      </w:pPr>
      <w:bookmarkStart w:id="743" w:name="_ENREF_23"/>
      <w:r w:rsidRPr="004062DF">
        <w:t>23.</w:t>
      </w:r>
      <w:r w:rsidRPr="004062DF">
        <w:tab/>
        <w:t>Thwaites GE, Nguyen DB, Nguyen HD, et al. Dexamethasone for the treatment of tuberculous meningitis in adolescents and adults. N Engl J Med 2004;351:1741-51.</w:t>
      </w:r>
      <w:bookmarkEnd w:id="743"/>
    </w:p>
    <w:p w14:paraId="64AEB213" w14:textId="77777777" w:rsidR="004062DF" w:rsidRPr="004062DF" w:rsidRDefault="004062DF" w:rsidP="004062DF">
      <w:pPr>
        <w:pStyle w:val="EndNoteBibliography"/>
        <w:spacing w:after="240"/>
      </w:pPr>
      <w:bookmarkStart w:id="744" w:name="_ENREF_24"/>
      <w:r w:rsidRPr="004062DF">
        <w:t>24.</w:t>
      </w:r>
      <w:r w:rsidRPr="004062DF">
        <w:tab/>
        <w:t>Sadra V, Khabbazi A, Kolahi S, Hajialiloo M, Ghojazadeh M. Randomized double-blind study of the effect of dexamethasone and methylprednisolone pulse in the control of rheumatoid arthritis flare-up: a preliminary study. Int J Rheum Dis 2014;17:389-93.</w:t>
      </w:r>
      <w:bookmarkEnd w:id="744"/>
    </w:p>
    <w:p w14:paraId="0B373FE9" w14:textId="77777777" w:rsidR="004062DF" w:rsidRPr="004062DF" w:rsidRDefault="004062DF" w:rsidP="004062DF">
      <w:pPr>
        <w:pStyle w:val="EndNoteBibliography"/>
        <w:spacing w:after="240"/>
      </w:pPr>
      <w:bookmarkStart w:id="745" w:name="_ENREF_25"/>
      <w:r w:rsidRPr="004062DF">
        <w:t>25.</w:t>
      </w:r>
      <w:r w:rsidRPr="004062DF">
        <w:tab/>
        <w:t>van Woensel JB, van Aalderen WM, de Weerd W, et al. Dexamethasone for treatment of patients mechanically ventilated for lower respiratory tract infection caused by respiratory syncytial virus. Thorax 2003;58:383-7.</w:t>
      </w:r>
      <w:bookmarkEnd w:id="745"/>
    </w:p>
    <w:p w14:paraId="126C2F66" w14:textId="77777777" w:rsidR="004062DF" w:rsidRPr="004062DF" w:rsidRDefault="004062DF" w:rsidP="004062DF">
      <w:pPr>
        <w:pStyle w:val="EndNoteBibliography"/>
        <w:spacing w:after="240"/>
      </w:pPr>
      <w:bookmarkStart w:id="746" w:name="_ENREF_26"/>
      <w:r w:rsidRPr="004062DF">
        <w:t>26.</w:t>
      </w:r>
      <w:r w:rsidRPr="004062DF">
        <w:tab/>
        <w:t>Zhang W, Zhao Y, Zhang F, et al. The use of anti-inflammatory drugs in the treatment of people with severe coronavirus disease 2019 (COVID-19): The Perspectives of clinical immunologists from China. Clin Immunol 2020;214:108393.</w:t>
      </w:r>
      <w:bookmarkEnd w:id="746"/>
    </w:p>
    <w:p w14:paraId="5B75507A" w14:textId="77777777" w:rsidR="004062DF" w:rsidRPr="004062DF" w:rsidRDefault="004062DF" w:rsidP="004062DF">
      <w:pPr>
        <w:pStyle w:val="EndNoteBibliography"/>
        <w:spacing w:after="240"/>
      </w:pPr>
      <w:bookmarkStart w:id="747" w:name="_ENREF_27"/>
      <w:r w:rsidRPr="004062DF">
        <w:t>27.</w:t>
      </w:r>
      <w:r w:rsidRPr="004062DF">
        <w:tab/>
        <w:t>Zhang C, Wu Z, Li JW, Zhao H, Wang GQ. The cytokine release syndrome (CRS) of severe COVID-19 and Interleukin-6 receptor (IL-6R) antagonist Tocilizumab may be the key to reduce the mortality. Int J Antimicrob Agents 2020:105954.</w:t>
      </w:r>
      <w:bookmarkEnd w:id="747"/>
    </w:p>
    <w:p w14:paraId="31DBE693" w14:textId="77777777" w:rsidR="004062DF" w:rsidRPr="004062DF" w:rsidRDefault="004062DF" w:rsidP="004062DF">
      <w:pPr>
        <w:pStyle w:val="EndNoteBibliography"/>
        <w:spacing w:after="240"/>
      </w:pPr>
      <w:bookmarkStart w:id="748" w:name="_ENREF_28"/>
      <w:r w:rsidRPr="004062DF">
        <w:t>28.</w:t>
      </w:r>
      <w:r w:rsidRPr="004062DF">
        <w:tab/>
        <w:t>Henderson LA, Canna SW, Schulert GS, et al. On the Alert for Cytokine Storm: Immunopathology in COVID-19. Arthritis Rheumatol 2020;72:1059-63.</w:t>
      </w:r>
      <w:bookmarkEnd w:id="748"/>
    </w:p>
    <w:p w14:paraId="63C1DA56" w14:textId="77777777" w:rsidR="004062DF" w:rsidRPr="004062DF" w:rsidRDefault="004062DF" w:rsidP="004062DF">
      <w:pPr>
        <w:pStyle w:val="EndNoteBibliography"/>
        <w:spacing w:after="240"/>
      </w:pPr>
      <w:bookmarkStart w:id="749" w:name="_ENREF_29"/>
      <w:r w:rsidRPr="004062DF">
        <w:t>29.</w:t>
      </w:r>
      <w:r w:rsidRPr="004062DF">
        <w:tab/>
        <w:t>Lee PY, Day-Lewis M, Henderson LA, et al. Distinct clinical and immunological features of SARS-CoV-2-induced multisystem inflammatory syndrome in children. J Clin Invest 2020;130:5942-50.</w:t>
      </w:r>
      <w:bookmarkEnd w:id="749"/>
    </w:p>
    <w:p w14:paraId="141EB751" w14:textId="77777777" w:rsidR="004062DF" w:rsidRPr="004062DF" w:rsidRDefault="004062DF" w:rsidP="004062DF">
      <w:pPr>
        <w:pStyle w:val="EndNoteBibliography"/>
        <w:spacing w:after="240"/>
      </w:pPr>
      <w:bookmarkStart w:id="750" w:name="_ENREF_30"/>
      <w:r w:rsidRPr="004062DF">
        <w:t>30.</w:t>
      </w:r>
      <w:r w:rsidRPr="004062DF">
        <w:tab/>
        <w:t>Daniele G, Xiong J, Solis-Herrera C, et al. Dapagliflozin Enhances Fat Oxidation and Ketone Production in Patients With Type 2 Diabetes. Diabetes Care 2016;39:2036-41.</w:t>
      </w:r>
      <w:bookmarkEnd w:id="750"/>
    </w:p>
    <w:p w14:paraId="2062AAF7" w14:textId="77777777" w:rsidR="004062DF" w:rsidRPr="004062DF" w:rsidRDefault="004062DF" w:rsidP="004062DF">
      <w:pPr>
        <w:pStyle w:val="EndNoteBibliography"/>
        <w:spacing w:after="240"/>
      </w:pPr>
      <w:bookmarkStart w:id="751" w:name="_ENREF_31"/>
      <w:r w:rsidRPr="004062DF">
        <w:t>31.</w:t>
      </w:r>
      <w:r w:rsidRPr="004062DF">
        <w:tab/>
        <w:t>Codo AC, Davanzo GG, Monteiro LB, et al. Elevated Glucose Levels Favor SARS-CoV-2 Infection and Monocyte Response through a HIF-1α/Glycolysis-Dependent Axis. Cell Metab 2020;32:437-46.e5.</w:t>
      </w:r>
      <w:bookmarkEnd w:id="751"/>
    </w:p>
    <w:p w14:paraId="7A55C042" w14:textId="77777777" w:rsidR="004062DF" w:rsidRPr="004062DF" w:rsidRDefault="004062DF" w:rsidP="004062DF">
      <w:pPr>
        <w:pStyle w:val="EndNoteBibliography"/>
        <w:spacing w:after="240"/>
      </w:pPr>
      <w:bookmarkStart w:id="752" w:name="_ENREF_32"/>
      <w:r w:rsidRPr="004062DF">
        <w:t>32.</w:t>
      </w:r>
      <w:r w:rsidRPr="004062DF">
        <w:tab/>
        <w:t>Icard P, Lincet H, Wu Z, et al. The key role of Warburg effect in SARS-CoV-2 replication and associated inflammatory response. Biochimie 2021;180:169-77.</w:t>
      </w:r>
      <w:bookmarkEnd w:id="752"/>
    </w:p>
    <w:p w14:paraId="06EA8A7F" w14:textId="77777777" w:rsidR="004062DF" w:rsidRPr="004062DF" w:rsidRDefault="004062DF" w:rsidP="004062DF">
      <w:pPr>
        <w:pStyle w:val="EndNoteBibliography"/>
        <w:spacing w:after="240"/>
      </w:pPr>
      <w:bookmarkStart w:id="753" w:name="_ENREF_33"/>
      <w:r w:rsidRPr="004062DF">
        <w:t>33.</w:t>
      </w:r>
      <w:r w:rsidRPr="004062DF">
        <w:tab/>
        <w:t>Solini A, Giannini L, Seghieri M, et al. Dapagliflozin acutely improves endothelial dysfunction, reduces aortic stiffness and renal resistive index in type 2 diabetic patients: a pilot study. Cardiovasc Diabetol 2017;16:138.</w:t>
      </w:r>
      <w:bookmarkEnd w:id="753"/>
    </w:p>
    <w:p w14:paraId="404BEA9D" w14:textId="77777777" w:rsidR="004062DF" w:rsidRPr="004062DF" w:rsidRDefault="004062DF" w:rsidP="004062DF">
      <w:pPr>
        <w:pStyle w:val="EndNoteBibliography"/>
        <w:spacing w:after="240"/>
      </w:pPr>
      <w:bookmarkStart w:id="754" w:name="_ENREF_34"/>
      <w:r w:rsidRPr="004062DF">
        <w:t>34.</w:t>
      </w:r>
      <w:r w:rsidRPr="004062DF">
        <w:tab/>
        <w:t>Bonnet F, Scheen AJ. Effects of SGLT2 inhibitors on systemic and tissue low-grade inflammation: The potential contribution to diabetes complications and cardiovascular disease. Diabetes &amp; metabolism 2018;44:457-64.</w:t>
      </w:r>
      <w:bookmarkEnd w:id="754"/>
    </w:p>
    <w:p w14:paraId="06C116EC" w14:textId="77777777" w:rsidR="004062DF" w:rsidRPr="004062DF" w:rsidRDefault="004062DF" w:rsidP="004062DF">
      <w:pPr>
        <w:pStyle w:val="EndNoteBibliography"/>
        <w:spacing w:after="240"/>
      </w:pPr>
      <w:bookmarkStart w:id="755" w:name="_ENREF_35"/>
      <w:r w:rsidRPr="004062DF">
        <w:t>35.</w:t>
      </w:r>
      <w:r w:rsidRPr="004062DF">
        <w:tab/>
        <w:t>Kim SR, Lee SG, Kim SH, et al. SGLT2 inhibition modulates NLRP3 inflammasome activity via ketones and insulin in diabetes with cardiovascular disease. Nat Commun 2020;11:2127.</w:t>
      </w:r>
      <w:bookmarkEnd w:id="755"/>
    </w:p>
    <w:p w14:paraId="27D1B015" w14:textId="77777777" w:rsidR="004062DF" w:rsidRPr="004062DF" w:rsidRDefault="004062DF" w:rsidP="004062DF">
      <w:pPr>
        <w:pStyle w:val="EndNoteBibliography"/>
        <w:spacing w:after="240"/>
      </w:pPr>
      <w:bookmarkStart w:id="756" w:name="_ENREF_36"/>
      <w:r w:rsidRPr="004062DF">
        <w:t>36.</w:t>
      </w:r>
      <w:r w:rsidRPr="004062DF">
        <w:tab/>
        <w:t>Lambers Heerspink HJ, de Zeeuw D, Wie L, Leslie B, List J. Dapagliflozin a glucose-regulating drug with diuretic properties in subjects with type 2 diabetes. Diabetes, obesity &amp; metabolism 2013;15:853-62.</w:t>
      </w:r>
      <w:bookmarkEnd w:id="756"/>
    </w:p>
    <w:p w14:paraId="304D97EF" w14:textId="77777777" w:rsidR="004062DF" w:rsidRPr="004062DF" w:rsidRDefault="004062DF" w:rsidP="004062DF">
      <w:pPr>
        <w:pStyle w:val="EndNoteBibliography"/>
        <w:spacing w:after="240"/>
      </w:pPr>
      <w:bookmarkStart w:id="757" w:name="_ENREF_37"/>
      <w:r w:rsidRPr="004062DF">
        <w:t>37.</w:t>
      </w:r>
      <w:r w:rsidRPr="004062DF">
        <w:tab/>
        <w:t>Ghanim H, Abuaysheh S, Hejna J, et al. Dapagliflozin Suppresses Hepcidin And Increases Erythropoiesis. The Journal of clinical endocrinology and metabolism 2020;105.</w:t>
      </w:r>
      <w:bookmarkEnd w:id="757"/>
    </w:p>
    <w:p w14:paraId="50932324" w14:textId="77777777" w:rsidR="004062DF" w:rsidRPr="004062DF" w:rsidRDefault="004062DF" w:rsidP="004062DF">
      <w:pPr>
        <w:pStyle w:val="EndNoteBibliography"/>
        <w:spacing w:after="240"/>
      </w:pPr>
      <w:bookmarkStart w:id="758" w:name="_ENREF_38"/>
      <w:r w:rsidRPr="004062DF">
        <w:t>38.</w:t>
      </w:r>
      <w:r w:rsidRPr="004062DF">
        <w:tab/>
        <w:t>Ohara K, Masuda T, Morinari M, et al. The extracellular volume status predicts body fluid response to SGLT2 inhibitor dapagliflozin in diabetic kidney disease. Diabetol Metab Syndr 2020;12:37.</w:t>
      </w:r>
      <w:bookmarkEnd w:id="758"/>
    </w:p>
    <w:p w14:paraId="75413D52" w14:textId="77777777" w:rsidR="004062DF" w:rsidRPr="004062DF" w:rsidRDefault="004062DF" w:rsidP="004062DF">
      <w:pPr>
        <w:pStyle w:val="EndNoteBibliography"/>
        <w:spacing w:after="240"/>
      </w:pPr>
      <w:bookmarkStart w:id="759" w:name="_ENREF_39"/>
      <w:r w:rsidRPr="004062DF">
        <w:t>39.</w:t>
      </w:r>
      <w:r w:rsidRPr="004062DF">
        <w:tab/>
        <w:t>Griffin M, Rao VS, Ivey-Miranda J, et al. Empagliflozin in Heart Failure: Diuretic and Cardiorenal Effects. Circulation 2020;142:1028-39.</w:t>
      </w:r>
      <w:bookmarkEnd w:id="759"/>
    </w:p>
    <w:p w14:paraId="6DB75744" w14:textId="77777777" w:rsidR="004062DF" w:rsidRPr="004062DF" w:rsidRDefault="004062DF" w:rsidP="004062DF">
      <w:pPr>
        <w:pStyle w:val="EndNoteBibliography"/>
        <w:spacing w:after="240"/>
      </w:pPr>
      <w:bookmarkStart w:id="760" w:name="_ENREF_40"/>
      <w:r w:rsidRPr="004062DF">
        <w:t>40.</w:t>
      </w:r>
      <w:r w:rsidRPr="004062DF">
        <w:tab/>
        <w:t>Mullens W, Martens P, Forouzan O, et al. Effects of dapagliflozin on congestion assessed by remote pulmonary artery pressure monitoring. ESC Heart Fail 2020;7:2071-3.</w:t>
      </w:r>
      <w:bookmarkEnd w:id="760"/>
    </w:p>
    <w:p w14:paraId="3B3C4D32" w14:textId="77777777" w:rsidR="004062DF" w:rsidRPr="004062DF" w:rsidRDefault="004062DF" w:rsidP="004062DF">
      <w:pPr>
        <w:pStyle w:val="EndNoteBibliography"/>
        <w:spacing w:after="240"/>
      </w:pPr>
      <w:bookmarkStart w:id="761" w:name="_ENREF_41"/>
      <w:r w:rsidRPr="004062DF">
        <w:t>41.</w:t>
      </w:r>
      <w:r w:rsidRPr="004062D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761"/>
    </w:p>
    <w:p w14:paraId="601663BD" w14:textId="41A18050" w:rsidR="004062DF" w:rsidRPr="004062DF" w:rsidRDefault="004062DF" w:rsidP="004062DF">
      <w:pPr>
        <w:pStyle w:val="EndNoteBibliography"/>
        <w:spacing w:after="240"/>
      </w:pPr>
      <w:bookmarkStart w:id="762" w:name="_ENREF_42"/>
      <w:r w:rsidRPr="004062DF">
        <w:t>42.</w:t>
      </w:r>
      <w:r w:rsidRPr="004062DF">
        <w:tab/>
        <w:t xml:space="preserve">Dapagliflozin in Respiratory Failure in Patients With COVID-19 - DARE-19. 2021. (Accessed 09-Jun-2021, at </w:t>
      </w:r>
      <w:hyperlink r:id="rId19" w:history="1">
        <w:r w:rsidRPr="004062DF">
          <w:rPr>
            <w:rStyle w:val="Hyperlink"/>
            <w:rFonts w:cs="Arial"/>
          </w:rPr>
          <w:t>https://www.acc.org/Latest-in-Cardiology/Clinical-Trials/2021/05/14/02/40/DARE-19</w:t>
        </w:r>
      </w:hyperlink>
      <w:r w:rsidRPr="004062DF">
        <w:t>.)</w:t>
      </w:r>
      <w:bookmarkEnd w:id="762"/>
    </w:p>
    <w:p w14:paraId="5467D9B2" w14:textId="77777777" w:rsidR="004062DF" w:rsidRPr="004062DF" w:rsidRDefault="004062DF" w:rsidP="004062DF">
      <w:pPr>
        <w:pStyle w:val="EndNoteBibliography"/>
        <w:spacing w:after="240"/>
      </w:pPr>
      <w:bookmarkStart w:id="763" w:name="_ENREF_43"/>
      <w:r w:rsidRPr="004062DF">
        <w:t>43.</w:t>
      </w:r>
      <w:r w:rsidRPr="004062DF">
        <w:tab/>
        <w:t>Bradbury N, Nguyen-Van-Tam J, Lim WS. Clinicians’ attitude towards a placebo-controlled randomised clinical trial investigating the effect of neuraminidase inhibitors in adults hospitalised with influenza. BMC Health Services Research 2018;18:311.</w:t>
      </w:r>
      <w:bookmarkEnd w:id="763"/>
    </w:p>
    <w:p w14:paraId="2E96F01B" w14:textId="77777777" w:rsidR="004062DF" w:rsidRPr="004062DF" w:rsidRDefault="004062DF" w:rsidP="004062DF">
      <w:pPr>
        <w:pStyle w:val="EndNoteBibliography"/>
        <w:spacing w:after="240"/>
      </w:pPr>
      <w:bookmarkStart w:id="764" w:name="_ENREF_44"/>
      <w:r w:rsidRPr="004062DF">
        <w:t>44.</w:t>
      </w:r>
      <w:r w:rsidRPr="004062DF">
        <w:tab/>
        <w:t>Academy of Medical Sciences, Wellcome Trust. Use of Neuraminidase Inhibitors in Influenza. 2015.</w:t>
      </w:r>
      <w:bookmarkEnd w:id="764"/>
    </w:p>
    <w:p w14:paraId="573A3FA9" w14:textId="77777777" w:rsidR="004062DF" w:rsidRPr="004062DF" w:rsidRDefault="004062DF" w:rsidP="004062DF">
      <w:pPr>
        <w:pStyle w:val="EndNoteBibliography"/>
        <w:spacing w:after="240"/>
      </w:pPr>
      <w:bookmarkStart w:id="765" w:name="_ENREF_45"/>
      <w:r w:rsidRPr="004062DF">
        <w:t>45.</w:t>
      </w:r>
      <w:r w:rsidRPr="004062DF">
        <w:tab/>
        <w:t>Tam EW, Chau V, Ferriero DM, et al. Preterm cerebellar growth impairment after postnatal exposure to glucocorticoids. Sci Transl Med 2011;3:105ra.</w:t>
      </w:r>
      <w:bookmarkEnd w:id="765"/>
    </w:p>
    <w:p w14:paraId="3034F576" w14:textId="77777777" w:rsidR="004062DF" w:rsidRPr="004062DF" w:rsidRDefault="004062DF" w:rsidP="004062DF">
      <w:pPr>
        <w:pStyle w:val="EndNoteBibliography"/>
        <w:spacing w:after="240"/>
      </w:pPr>
      <w:bookmarkStart w:id="766" w:name="_ENREF_46"/>
      <w:r w:rsidRPr="004062DF">
        <w:t>46.</w:t>
      </w:r>
      <w:r w:rsidRPr="004062DF">
        <w:tab/>
        <w:t>Newnham JP, Jobe AH. Should we be prescribing repeated courses of antenatal corticosteroids? Semin Fetal Neonatal Med 2009;14:157-63.</w:t>
      </w:r>
      <w:bookmarkEnd w:id="766"/>
    </w:p>
    <w:p w14:paraId="3A85DAB2" w14:textId="77777777" w:rsidR="004062DF" w:rsidRPr="004062DF" w:rsidRDefault="004062DF" w:rsidP="004062DF">
      <w:pPr>
        <w:pStyle w:val="EndNoteBibliography"/>
        <w:spacing w:after="240"/>
      </w:pPr>
      <w:bookmarkStart w:id="767" w:name="_ENREF_47"/>
      <w:r w:rsidRPr="004062DF">
        <w:t>47.</w:t>
      </w:r>
      <w:r w:rsidRPr="004062DF">
        <w:tab/>
        <w:t>Chang YP. Evidence for adverse effect of perinatal glucocorticoid use on the developing brain. Korean J Pediatr 2014;57:101-9.</w:t>
      </w:r>
      <w:bookmarkEnd w:id="767"/>
    </w:p>
    <w:p w14:paraId="14E0352F" w14:textId="77777777" w:rsidR="004062DF" w:rsidRPr="004062DF" w:rsidRDefault="004062DF" w:rsidP="004062DF">
      <w:pPr>
        <w:pStyle w:val="EndNoteBibliography"/>
        <w:spacing w:after="240"/>
      </w:pPr>
      <w:bookmarkStart w:id="768" w:name="_ENREF_48"/>
      <w:r w:rsidRPr="004062DF">
        <w:t>48.</w:t>
      </w:r>
      <w:r w:rsidRPr="004062DF">
        <w:tab/>
        <w:t>Flint J, Panchal S, Hurrell A, et al. BSR and BHPR guideline on prescribing drugs in pregnancy and breastfeeding-Part II: analgesics and other drugs used in rheumatology practice. Rheumatology (Oxford) 2016;55:1698-702.</w:t>
      </w:r>
      <w:bookmarkEnd w:id="768"/>
    </w:p>
    <w:p w14:paraId="1F884CC6" w14:textId="77777777" w:rsidR="004062DF" w:rsidRPr="004062DF" w:rsidRDefault="004062DF" w:rsidP="004062DF">
      <w:pPr>
        <w:pStyle w:val="EndNoteBibliography"/>
        <w:spacing w:after="240"/>
      </w:pPr>
      <w:bookmarkStart w:id="769" w:name="_ENREF_49"/>
      <w:r w:rsidRPr="004062DF">
        <w:t>49.</w:t>
      </w:r>
      <w:r w:rsidRPr="004062DF">
        <w:tab/>
        <w:t>Hoeltzenbein M, Beck E, Rajwanshi R, et al. Tocilizumab use in pregnancy: Analysis of a global safety database including data from clinical trials and post-marketing data. Semin Arthritis Rheum 2016;46:238-45.</w:t>
      </w:r>
      <w:bookmarkEnd w:id="769"/>
    </w:p>
    <w:p w14:paraId="04F651E0" w14:textId="77777777" w:rsidR="004062DF" w:rsidRPr="004062DF" w:rsidRDefault="004062DF" w:rsidP="004062DF">
      <w:pPr>
        <w:pStyle w:val="EndNoteBibliography"/>
        <w:spacing w:after="240"/>
      </w:pPr>
      <w:bookmarkStart w:id="770" w:name="_ENREF_50"/>
      <w:r w:rsidRPr="004062DF">
        <w:t>50.</w:t>
      </w:r>
      <w:r w:rsidRPr="004062DF">
        <w:tab/>
        <w:t>Nakajima K, Watanabe O, Mochizuki M, Nakasone A, Ishizuka N, Murashima A. Pregnancy outcomes after exposure to tocilizumab: A retrospective analysis of 61 patients in Japan. Mod Rheumatol 2016;26:667-71.</w:t>
      </w:r>
      <w:bookmarkEnd w:id="770"/>
    </w:p>
    <w:p w14:paraId="09ADEE32" w14:textId="77777777" w:rsidR="004062DF" w:rsidRPr="004062DF" w:rsidRDefault="004062DF" w:rsidP="004062DF">
      <w:pPr>
        <w:pStyle w:val="EndNoteBibliography"/>
        <w:spacing w:after="240"/>
      </w:pPr>
      <w:bookmarkStart w:id="771" w:name="_ENREF_51"/>
      <w:r w:rsidRPr="004062DF">
        <w:t>51.</w:t>
      </w:r>
      <w:r w:rsidRPr="004062DF">
        <w:tab/>
        <w:t>Saito J, Yakuwa N, Kaneko K, et al. Tocilizumab during pregnancy and lactation: drug levels in maternal serum, cord blood, breast milk and infant serum. Rheumatology (Oxford) 2019;58:1505-7.</w:t>
      </w:r>
      <w:bookmarkEnd w:id="771"/>
    </w:p>
    <w:p w14:paraId="7B0740C9" w14:textId="77777777" w:rsidR="004062DF" w:rsidRPr="004062DF" w:rsidRDefault="004062DF" w:rsidP="004062DF">
      <w:pPr>
        <w:pStyle w:val="EndNoteBibliography"/>
        <w:spacing w:after="240"/>
      </w:pPr>
      <w:bookmarkStart w:id="772" w:name="_ENREF_52"/>
      <w:r w:rsidRPr="004062DF">
        <w:t>52.</w:t>
      </w:r>
      <w:r w:rsidRPr="004062DF">
        <w:tab/>
        <w:t>Saito J, Yakuwa N, Takai C, et al. Tocilizumab concentrations in maternal serum and breast milk during breastfeeding and a safety assessment in infants: a case study. Rheumatology (Oxford) 2018;57:1499-501.</w:t>
      </w:r>
      <w:bookmarkEnd w:id="772"/>
    </w:p>
    <w:p w14:paraId="14F4F7FC" w14:textId="77777777" w:rsidR="004062DF" w:rsidRPr="004062DF" w:rsidRDefault="004062DF" w:rsidP="004062DF">
      <w:pPr>
        <w:pStyle w:val="EndNoteBibliography"/>
      </w:pPr>
      <w:bookmarkStart w:id="773" w:name="_ENREF_53"/>
      <w:r w:rsidRPr="004062DF">
        <w:t>53.</w:t>
      </w:r>
      <w:r w:rsidRPr="004062DF">
        <w:tab/>
        <w:t>Flint J, Panchal S, Hurrell A, et al. BSR and BHPR guideline on prescribing drugs in pregnancy and breastfeeding-Part I: standard and biologic disease modifying anti-rheumatic drugs and corticosteroids. Rheumatology (Oxford) 2016;55:1693-7.</w:t>
      </w:r>
      <w:bookmarkEnd w:id="773"/>
    </w:p>
    <w:p w14:paraId="4CEC693A" w14:textId="13A3FB86"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774" w:name="_Toc89100668"/>
      <w:r w:rsidRPr="00633320">
        <w:t>Contact details</w:t>
      </w:r>
      <w:bookmarkEnd w:id="774"/>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0"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1">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2">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3" w:history="1">
              <w:r w:rsidRPr="00633320">
                <w:rPr>
                  <w:rStyle w:val="Hyperlink"/>
                  <w:sz w:val="32"/>
                  <w:szCs w:val="40"/>
                </w:rPr>
                <w:t>www.recoverytrial.net</w:t>
              </w:r>
            </w:hyperlink>
          </w:p>
        </w:tc>
      </w:tr>
    </w:tbl>
    <w:p w14:paraId="0DC168B8" w14:textId="02C03A58"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6759F1" w:rsidRDefault="006759F1" w:rsidP="00F123A0">
      <w:r>
        <w:separator/>
      </w:r>
    </w:p>
    <w:p w14:paraId="3FA09571" w14:textId="77777777" w:rsidR="006759F1" w:rsidRDefault="006759F1" w:rsidP="00F123A0"/>
  </w:endnote>
  <w:endnote w:type="continuationSeparator" w:id="0">
    <w:p w14:paraId="0F959831" w14:textId="77777777" w:rsidR="006759F1" w:rsidRDefault="006759F1" w:rsidP="00F123A0">
      <w:r>
        <w:continuationSeparator/>
      </w:r>
    </w:p>
    <w:p w14:paraId="78FC4D04" w14:textId="77777777" w:rsidR="006759F1" w:rsidRDefault="006759F1" w:rsidP="00F123A0"/>
  </w:endnote>
  <w:endnote w:type="continuationNotice" w:id="1">
    <w:p w14:paraId="264B9068" w14:textId="77777777" w:rsidR="006759F1" w:rsidRDefault="00675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7892A187" w:rsidR="006759F1" w:rsidRPr="00F123A0" w:rsidRDefault="006759F1"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EE1F6E">
      <w:rPr>
        <w:noProof/>
        <w:sz w:val="20"/>
        <w:szCs w:val="20"/>
      </w:rPr>
      <w:t>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EE1F6E">
      <w:rPr>
        <w:noProof/>
        <w:sz w:val="20"/>
        <w:szCs w:val="20"/>
      </w:rPr>
      <w:t>41</w:t>
    </w:r>
    <w:r w:rsidRPr="00F123A0">
      <w:rPr>
        <w:sz w:val="20"/>
        <w:szCs w:val="20"/>
      </w:rPr>
      <w:fldChar w:fldCharType="end"/>
    </w:r>
  </w:p>
  <w:p w14:paraId="25879485" w14:textId="56071AF2" w:rsidR="006759F1" w:rsidRPr="00F123A0" w:rsidRDefault="006759F1" w:rsidP="00F123A0">
    <w:pPr>
      <w:tabs>
        <w:tab w:val="right" w:pos="9639"/>
      </w:tabs>
      <w:rPr>
        <w:sz w:val="20"/>
        <w:szCs w:val="20"/>
      </w:rPr>
    </w:pPr>
    <w:r w:rsidRPr="00F123A0">
      <w:rPr>
        <w:sz w:val="20"/>
        <w:szCs w:val="20"/>
      </w:rPr>
      <w:t>RECOVERY [</w:t>
    </w:r>
    <w:r>
      <w:rPr>
        <w:sz w:val="20"/>
        <w:szCs w:val="20"/>
      </w:rPr>
      <w:t>V20.0 2021-11-29</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6759F1" w:rsidRPr="00F123A0" w:rsidRDefault="006759F1" w:rsidP="00F123A0">
    <w:pPr>
      <w:tabs>
        <w:tab w:val="right" w:pos="9639"/>
        <w:tab w:val="center" w:pos="10490"/>
      </w:tabs>
      <w:rPr>
        <w:sz w:val="20"/>
        <w:szCs w:val="20"/>
      </w:rPr>
    </w:pPr>
    <w:r w:rsidRPr="00F123A0">
      <w:rPr>
        <w:sz w:val="20"/>
        <w:szCs w:val="20"/>
      </w:rPr>
      <w:tab/>
      <w:t>EudraCT 2020-001113-21</w:t>
    </w:r>
  </w:p>
  <w:p w14:paraId="4EBED393" w14:textId="77777777" w:rsidR="006759F1" w:rsidRPr="006E50F3" w:rsidRDefault="006759F1"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6759F1" w:rsidRDefault="006759F1" w:rsidP="00F123A0">
      <w:r>
        <w:separator/>
      </w:r>
    </w:p>
    <w:p w14:paraId="38CD3B7E" w14:textId="77777777" w:rsidR="006759F1" w:rsidRDefault="006759F1" w:rsidP="00F123A0"/>
  </w:footnote>
  <w:footnote w:type="continuationSeparator" w:id="0">
    <w:p w14:paraId="4F8F8A27" w14:textId="77777777" w:rsidR="006759F1" w:rsidRDefault="006759F1" w:rsidP="00F123A0">
      <w:r>
        <w:continuationSeparator/>
      </w:r>
    </w:p>
    <w:p w14:paraId="50B3DD26" w14:textId="77777777" w:rsidR="006759F1" w:rsidRDefault="006759F1" w:rsidP="00F123A0"/>
  </w:footnote>
  <w:footnote w:type="continuationNotice" w:id="1">
    <w:p w14:paraId="3B97F31B" w14:textId="77777777" w:rsidR="006759F1" w:rsidRDefault="006759F1"/>
  </w:footnote>
  <w:footnote w:id="2">
    <w:p w14:paraId="02F5AAC6" w14:textId="3C90F86C" w:rsidR="006759F1" w:rsidRPr="0090209D" w:rsidRDefault="006759F1"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6759F1" w:rsidRDefault="006759F1"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6759F1" w:rsidRDefault="006759F1">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6759F1" w:rsidRDefault="006759F1">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6759F1" w:rsidRDefault="006759F1">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6759F1" w:rsidRDefault="006759F1">
      <w:pPr>
        <w:pStyle w:val="FootnoteText"/>
      </w:pPr>
      <w:r>
        <w:rPr>
          <w:rStyle w:val="FootnoteReference"/>
        </w:rPr>
        <w:footnoteRef/>
      </w:r>
      <w: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14FA0A92" w14:textId="5F7BAA4F" w:rsidR="006759F1" w:rsidDel="0038151E" w:rsidRDefault="006759F1">
      <w:pPr>
        <w:pStyle w:val="FootnoteText"/>
        <w:rPr>
          <w:del w:id="163" w:author="Richard Haynes" w:date="2021-11-29T14:05:00Z"/>
        </w:rPr>
      </w:pPr>
      <w:del w:id="164" w:author="Richard Haynes" w:date="2021-11-29T14:05:00Z">
        <w:r w:rsidDel="0038151E">
          <w:rPr>
            <w:rStyle w:val="FootnoteReference"/>
          </w:rPr>
          <w:footnoteRef/>
        </w:r>
        <w:r w:rsidDel="0038151E">
          <w:delText xml:space="preserve"> </w:delText>
        </w:r>
        <w:r w:rsidRPr="00524804" w:rsidDel="0038151E">
          <w:rPr>
            <w:sz w:val="18"/>
            <w:szCs w:val="18"/>
          </w:rPr>
          <w:delText>Treatment should be discontinued at 10 days or on discharge from hospital if sooner</w:delText>
        </w:r>
      </w:del>
    </w:p>
  </w:footnote>
  <w:footnote w:id="9">
    <w:p w14:paraId="05D4F408" w14:textId="279070D7" w:rsidR="006759F1" w:rsidRPr="00173E29" w:rsidRDefault="006759F1">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77777777" w:rsidR="006759F1" w:rsidRDefault="006759F1" w:rsidP="0038151E">
      <w:pPr>
        <w:pStyle w:val="FootnoteText"/>
        <w:rPr>
          <w:ins w:id="175" w:author="Richard Haynes" w:date="2021-11-29T14:06:00Z"/>
        </w:rPr>
      </w:pPr>
      <w:ins w:id="176" w:author="Richard Haynes" w:date="2021-11-29T14:06:00Z">
        <w:r>
          <w:rPr>
            <w:rStyle w:val="FootnoteReference"/>
          </w:rPr>
          <w:footnoteRef/>
        </w:r>
        <w:r>
          <w:t xml:space="preserve"> </w:t>
        </w:r>
        <w:r w:rsidRPr="00524804">
          <w:rPr>
            <w:sz w:val="18"/>
            <w:szCs w:val="18"/>
          </w:rPr>
          <w:t>Treatment should be discontinued at 10 days or on discharge from hospital if sooner</w:t>
        </w:r>
      </w:ins>
    </w:p>
  </w:footnote>
  <w:footnote w:id="11">
    <w:p w14:paraId="7F5E1209" w14:textId="77777777" w:rsidR="006759F1" w:rsidRPr="00474DD8" w:rsidRDefault="006759F1"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6759F1" w:rsidRDefault="006759F1"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6759F1" w:rsidRDefault="006759F1"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6759F1" w:rsidRDefault="006759F1"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6759F1" w:rsidRDefault="006759F1"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6759F1" w:rsidRDefault="006759F1" w:rsidP="00173E29">
      <w:pPr>
        <w:pStyle w:val="FootnoteTex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6759F1" w:rsidRDefault="006759F1"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370BD79E" w14:textId="77777777" w:rsidR="006759F1" w:rsidRPr="00C54ABA" w:rsidRDefault="006759F1"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5D0728CA" w14:textId="7FFC81A1" w:rsidR="006759F1" w:rsidRPr="00D33CED" w:rsidRDefault="006759F1"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9">
    <w:p w14:paraId="1F1BB02C" w14:textId="28AEFDD4" w:rsidR="006759F1" w:rsidRDefault="006759F1"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0">
    <w:p w14:paraId="77F37605" w14:textId="4FB096F4" w:rsidR="006759F1" w:rsidRPr="00071417" w:rsidRDefault="006759F1">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6759F1" w:rsidRDefault="006759F1"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9"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3"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7"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8" w15:restartNumberingAfterBreak="0">
    <w:nsid w:val="7DE05B9A"/>
    <w:multiLevelType w:val="multilevel"/>
    <w:tmpl w:val="217C0B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8"/>
  </w:num>
  <w:num w:numId="3">
    <w:abstractNumId w:val="25"/>
  </w:num>
  <w:num w:numId="4">
    <w:abstractNumId w:val="8"/>
  </w:num>
  <w:num w:numId="5">
    <w:abstractNumId w:val="23"/>
  </w:num>
  <w:num w:numId="6">
    <w:abstractNumId w:val="17"/>
  </w:num>
  <w:num w:numId="7">
    <w:abstractNumId w:val="40"/>
  </w:num>
  <w:num w:numId="8">
    <w:abstractNumId w:val="32"/>
  </w:num>
  <w:num w:numId="9">
    <w:abstractNumId w:val="50"/>
  </w:num>
  <w:num w:numId="10">
    <w:abstractNumId w:val="7"/>
  </w:num>
  <w:num w:numId="11">
    <w:abstractNumId w:val="46"/>
  </w:num>
  <w:num w:numId="12">
    <w:abstractNumId w:val="27"/>
  </w:num>
  <w:num w:numId="13">
    <w:abstractNumId w:val="2"/>
  </w:num>
  <w:num w:numId="14">
    <w:abstractNumId w:val="12"/>
  </w:num>
  <w:num w:numId="15">
    <w:abstractNumId w:val="29"/>
  </w:num>
  <w:num w:numId="16">
    <w:abstractNumId w:val="30"/>
  </w:num>
  <w:num w:numId="17">
    <w:abstractNumId w:val="45"/>
  </w:num>
  <w:num w:numId="18">
    <w:abstractNumId w:val="39"/>
  </w:num>
  <w:num w:numId="19">
    <w:abstractNumId w:val="44"/>
  </w:num>
  <w:num w:numId="20">
    <w:abstractNumId w:val="19"/>
  </w:num>
  <w:num w:numId="21">
    <w:abstractNumId w:val="6"/>
  </w:num>
  <w:num w:numId="22">
    <w:abstractNumId w:val="22"/>
  </w:num>
  <w:num w:numId="23">
    <w:abstractNumId w:val="35"/>
  </w:num>
  <w:num w:numId="24">
    <w:abstractNumId w:val="4"/>
  </w:num>
  <w:num w:numId="25">
    <w:abstractNumId w:val="31"/>
  </w:num>
  <w:num w:numId="26">
    <w:abstractNumId w:val="0"/>
  </w:num>
  <w:num w:numId="27">
    <w:abstractNumId w:val="18"/>
  </w:num>
  <w:num w:numId="28">
    <w:abstractNumId w:val="9"/>
  </w:num>
  <w:num w:numId="29">
    <w:abstractNumId w:val="3"/>
  </w:num>
  <w:num w:numId="30">
    <w:abstractNumId w:val="28"/>
  </w:num>
  <w:num w:numId="31">
    <w:abstractNumId w:val="21"/>
  </w:num>
  <w:num w:numId="32">
    <w:abstractNumId w:val="11"/>
  </w:num>
  <w:num w:numId="33">
    <w:abstractNumId w:val="16"/>
  </w:num>
  <w:num w:numId="34">
    <w:abstractNumId w:val="15"/>
  </w:num>
  <w:num w:numId="35">
    <w:abstractNumId w:val="10"/>
  </w:num>
  <w:num w:numId="36">
    <w:abstractNumId w:val="38"/>
  </w:num>
  <w:num w:numId="37">
    <w:abstractNumId w:val="42"/>
  </w:num>
  <w:num w:numId="38">
    <w:abstractNumId w:val="20"/>
  </w:num>
  <w:num w:numId="39">
    <w:abstractNumId w:val="33"/>
  </w:num>
  <w:num w:numId="40">
    <w:abstractNumId w:val="41"/>
  </w:num>
  <w:num w:numId="41">
    <w:abstractNumId w:val="13"/>
  </w:num>
  <w:num w:numId="42">
    <w:abstractNumId w:val="26"/>
  </w:num>
  <w:num w:numId="43">
    <w:abstractNumId w:val="24"/>
  </w:num>
  <w:num w:numId="44">
    <w:abstractNumId w:val="1"/>
  </w:num>
  <w:num w:numId="45">
    <w:abstractNumId w:val="47"/>
  </w:num>
  <w:num w:numId="46">
    <w:abstractNumId w:val="43"/>
  </w:num>
  <w:num w:numId="47">
    <w:abstractNumId w:val="36"/>
  </w:num>
  <w:num w:numId="48">
    <w:abstractNumId w:val="37"/>
  </w:num>
  <w:num w:numId="49">
    <w:abstractNumId w:val="49"/>
  </w:num>
  <w:num w:numId="50">
    <w:abstractNumId w:val="34"/>
  </w:num>
  <w:num w:numId="51">
    <w:abstractNumId w:val="1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Leon Peto [2]">
    <w15:presenceInfo w15:providerId="None" w15:userId="Leon Peto"/>
  </w15:person>
  <w15:person w15:author="Ronja Bahadori">
    <w15:presenceInfo w15:providerId="None" w15:userId="Ronja Bahado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9216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31B"/>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recoverytrial@ndph.ox.ac.uk"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www.recoverytrial.net"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recoverytrial.net" TargetMode="Externa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1.jpg"/><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83c9eb58-c16a-4eef-9abf-4aeec758fe01"/>
    <ds:schemaRef ds:uri="cf0dfbcc-b360-4cf7-9bf5-370ba522dbe9"/>
    <ds:schemaRef ds:uri="http://purl.org/dc/dcmitype/"/>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4FCE5AF3-4C3C-445E-B8BB-21B65474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14004</Words>
  <Characters>99649</Characters>
  <Application>Microsoft Office Word</Application>
  <DocSecurity>4</DocSecurity>
  <Lines>830</Lines>
  <Paragraphs>226</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2021-11-16T20:47:00Z</cp:lastPrinted>
  <dcterms:created xsi:type="dcterms:W3CDTF">2021-12-02T12:29:00Z</dcterms:created>
  <dcterms:modified xsi:type="dcterms:W3CDTF">2021-12-02T12:29:00Z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